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6FA75" w14:textId="41E3249C" w:rsidR="00C162A2" w:rsidRDefault="00C162A2" w:rsidP="005E293B">
      <w:pPr>
        <w:pStyle w:val="Kopfzeile"/>
        <w:rPr>
          <w:rFonts w:ascii="Georgia" w:hAnsi="Georgia"/>
          <w:color w:val="0070C0"/>
        </w:rPr>
      </w:pPr>
      <w:bookmarkStart w:id="0" w:name="_Toc271795866"/>
      <w:bookmarkStart w:id="1" w:name="_Toc290886803"/>
      <w:bookmarkStart w:id="2" w:name="_Toc435702727"/>
    </w:p>
    <w:p w14:paraId="5BF0C70D" w14:textId="6B512AC0" w:rsidR="00C162A2" w:rsidRPr="006F5B46" w:rsidRDefault="00EC5439" w:rsidP="00C162A2">
      <w:pPr>
        <w:pStyle w:val="Kopfzeile"/>
        <w:jc w:val="center"/>
        <w:rPr>
          <w:sz w:val="21"/>
          <w:szCs w:val="21"/>
          <w:lang w:val="en-US"/>
        </w:rPr>
      </w:pPr>
      <w:ins w:id="3" w:author="Gabriele Moehlenkamp" w:date="2025-09-04T13:56:00Z" w16du:dateUtc="2025-09-04T11:56:00Z">
        <w:r>
          <w:rPr>
            <w:sz w:val="21"/>
            <w:szCs w:val="21"/>
            <w:lang w:val="en-US"/>
          </w:rPr>
          <w:t>BIC-0</w:t>
        </w:r>
      </w:ins>
      <w:ins w:id="4" w:author="Gabriele Moehlenkamp" w:date="2025-09-05T16:01:00Z" w16du:dateUtc="2025-09-05T14:01:00Z">
        <w:r w:rsidR="009632C6">
          <w:rPr>
            <w:sz w:val="21"/>
            <w:szCs w:val="21"/>
            <w:lang w:val="en-US"/>
          </w:rPr>
          <w:t>0</w:t>
        </w:r>
      </w:ins>
      <w:ins w:id="5" w:author="Gabriele Moehlenkamp" w:date="2025-09-04T13:56:00Z" w16du:dateUtc="2025-09-04T11:56:00Z">
        <w:r>
          <w:rPr>
            <w:sz w:val="21"/>
            <w:szCs w:val="21"/>
            <w:lang w:val="en-US"/>
          </w:rPr>
          <w:t>03</w:t>
        </w:r>
      </w:ins>
      <w:r w:rsidR="00A72B14">
        <w:rPr>
          <w:sz w:val="21"/>
          <w:szCs w:val="21"/>
          <w:lang w:val="en-US"/>
        </w:rPr>
        <w:t xml:space="preserve"> - </w:t>
      </w:r>
      <w:r w:rsidR="00C162A2" w:rsidRPr="0C5ED538">
        <w:rPr>
          <w:sz w:val="21"/>
          <w:szCs w:val="21"/>
          <w:lang w:val="en-US"/>
        </w:rPr>
        <w:t xml:space="preserve">ESA BIC Application Template – Cover Letter and Requirement Checklist, </w:t>
      </w:r>
      <w:r w:rsidR="00586D06" w:rsidRPr="0C5ED538">
        <w:rPr>
          <w:sz w:val="21"/>
          <w:szCs w:val="21"/>
          <w:lang w:val="en-US"/>
        </w:rPr>
        <w:t>v5</w:t>
      </w:r>
      <w:r w:rsidR="00C90446" w:rsidRPr="0C5ED538">
        <w:rPr>
          <w:sz w:val="21"/>
          <w:szCs w:val="21"/>
          <w:lang w:val="en-US"/>
        </w:rPr>
        <w:t>.</w:t>
      </w:r>
      <w:ins w:id="6" w:author="Gabriele Moehlenkamp" w:date="2025-09-04T13:57:00Z" w16du:dateUtc="2025-09-04T11:57:00Z">
        <w:r w:rsidR="00916D32">
          <w:rPr>
            <w:sz w:val="21"/>
            <w:szCs w:val="21"/>
            <w:lang w:val="en-US"/>
          </w:rPr>
          <w:t>3</w:t>
        </w:r>
      </w:ins>
      <w:del w:id="7" w:author="Gabriele Moehlenkamp" w:date="2025-09-04T13:57:00Z" w16du:dateUtc="2025-09-04T11:57:00Z">
        <w:r w:rsidR="5E374E87" w:rsidRPr="0C5ED538" w:rsidDel="00916D32">
          <w:rPr>
            <w:sz w:val="21"/>
            <w:szCs w:val="21"/>
            <w:lang w:val="en-US"/>
          </w:rPr>
          <w:delText>5</w:delText>
        </w:r>
      </w:del>
      <w:r w:rsidR="00586D06" w:rsidRPr="0C5ED538">
        <w:rPr>
          <w:sz w:val="21"/>
          <w:szCs w:val="21"/>
          <w:lang w:val="en-US"/>
        </w:rPr>
        <w:t xml:space="preserve">, </w:t>
      </w:r>
      <w:ins w:id="8" w:author="Gabriele Moehlenkamp" w:date="2025-09-04T14:54:00Z" w16du:dateUtc="2025-09-04T12:54:00Z">
        <w:r w:rsidR="007A0B4B">
          <w:rPr>
            <w:sz w:val="21"/>
            <w:szCs w:val="21"/>
            <w:lang w:val="en-US"/>
          </w:rPr>
          <w:t>08.04.2025</w:t>
        </w:r>
      </w:ins>
      <w:del w:id="9" w:author="Gabriele Moehlenkamp" w:date="2025-09-04T14:55:00Z" w16du:dateUtc="2025-09-04T12:55:00Z">
        <w:r w:rsidR="57979E6E" w:rsidRPr="0C5ED538" w:rsidDel="007A0B4B">
          <w:rPr>
            <w:sz w:val="21"/>
            <w:szCs w:val="21"/>
            <w:lang w:val="en-US"/>
          </w:rPr>
          <w:delText>04</w:delText>
        </w:r>
        <w:r w:rsidR="00B63EBA" w:rsidRPr="0C5ED538" w:rsidDel="007A0B4B">
          <w:rPr>
            <w:sz w:val="21"/>
            <w:szCs w:val="21"/>
            <w:lang w:val="en-US"/>
          </w:rPr>
          <w:delText>.0</w:delText>
        </w:r>
        <w:r w:rsidR="2F615DCF" w:rsidRPr="0C5ED538" w:rsidDel="007A0B4B">
          <w:rPr>
            <w:sz w:val="21"/>
            <w:szCs w:val="21"/>
            <w:lang w:val="en-US"/>
          </w:rPr>
          <w:delText>9</w:delText>
        </w:r>
        <w:r w:rsidR="00B63EBA" w:rsidRPr="0C5ED538" w:rsidDel="007A0B4B">
          <w:rPr>
            <w:sz w:val="21"/>
            <w:szCs w:val="21"/>
            <w:lang w:val="en-US"/>
          </w:rPr>
          <w:delText>.2025</w:delText>
        </w:r>
      </w:del>
    </w:p>
    <w:p w14:paraId="3F11281F" w14:textId="66A04A43" w:rsidR="00C162A2" w:rsidRPr="0018287B" w:rsidRDefault="00217DA5" w:rsidP="00217DA5">
      <w:pPr>
        <w:jc w:val="center"/>
        <w:rPr>
          <w:rFonts w:ascii="Georgia" w:hAnsi="Georgia"/>
          <w:color w:val="0070C0"/>
        </w:rPr>
      </w:pPr>
      <w:r w:rsidRPr="4F63B69F">
        <w:rPr>
          <w:sz w:val="21"/>
          <w:szCs w:val="21"/>
          <w:lang w:val="en-US"/>
        </w:rPr>
        <w:t xml:space="preserve">ESA BIC </w:t>
      </w:r>
      <w:r w:rsidR="00B27812" w:rsidRPr="4F63B69F">
        <w:rPr>
          <w:sz w:val="21"/>
          <w:szCs w:val="21"/>
          <w:lang w:val="en-US"/>
        </w:rPr>
        <w:t>Northern Germany</w:t>
      </w:r>
      <w:r w:rsidRPr="4F63B69F">
        <w:rPr>
          <w:sz w:val="21"/>
          <w:szCs w:val="21"/>
          <w:lang w:val="en-US"/>
        </w:rPr>
        <w:t xml:space="preserve"> - Issue </w:t>
      </w:r>
      <w:r w:rsidR="003325DE" w:rsidRPr="4F63B69F">
        <w:rPr>
          <w:sz w:val="21"/>
          <w:szCs w:val="21"/>
          <w:lang w:val="en-US"/>
        </w:rPr>
        <w:t>B</w:t>
      </w:r>
      <w:r w:rsidRPr="4F63B69F">
        <w:rPr>
          <w:sz w:val="21"/>
          <w:szCs w:val="21"/>
          <w:lang w:val="en-US"/>
        </w:rPr>
        <w:t xml:space="preserve">, </w:t>
      </w:r>
      <w:ins w:id="10" w:author="Gabriele Moehlenkamp" w:date="2025-09-04T14:55:00Z" w16du:dateUtc="2025-09-04T12:55:00Z">
        <w:r w:rsidR="007A0B4B">
          <w:rPr>
            <w:sz w:val="21"/>
            <w:szCs w:val="21"/>
            <w:lang w:val="en-US"/>
          </w:rPr>
          <w:t>04</w:t>
        </w:r>
        <w:r w:rsidR="007A527D">
          <w:rPr>
            <w:sz w:val="21"/>
            <w:szCs w:val="21"/>
            <w:lang w:val="en-US"/>
          </w:rPr>
          <w:t>/09/2025</w:t>
        </w:r>
      </w:ins>
      <w:del w:id="11" w:author="Gabriele Moehlenkamp" w:date="2025-09-04T14:55:00Z" w16du:dateUtc="2025-09-04T12:55:00Z">
        <w:r w:rsidR="7717959F" w:rsidRPr="4F63B69F" w:rsidDel="007A527D">
          <w:rPr>
            <w:sz w:val="21"/>
            <w:szCs w:val="21"/>
            <w:lang w:val="en-US"/>
          </w:rPr>
          <w:delText>27</w:delText>
        </w:r>
        <w:r w:rsidRPr="4F63B69F" w:rsidDel="007A527D">
          <w:rPr>
            <w:sz w:val="21"/>
            <w:szCs w:val="21"/>
            <w:lang w:val="en-US"/>
          </w:rPr>
          <w:delText>/</w:delText>
        </w:r>
        <w:r w:rsidR="001C19B2" w:rsidRPr="4F63B69F" w:rsidDel="007A527D">
          <w:rPr>
            <w:sz w:val="21"/>
            <w:szCs w:val="21"/>
            <w:lang w:val="en-US"/>
          </w:rPr>
          <w:delText>0</w:delText>
        </w:r>
        <w:r w:rsidR="6F580CCB" w:rsidRPr="4F63B69F" w:rsidDel="007A527D">
          <w:rPr>
            <w:sz w:val="21"/>
            <w:szCs w:val="21"/>
            <w:lang w:val="en-US"/>
          </w:rPr>
          <w:delText>5</w:delText>
        </w:r>
        <w:r w:rsidRPr="4F63B69F" w:rsidDel="007A527D">
          <w:rPr>
            <w:sz w:val="21"/>
            <w:szCs w:val="21"/>
            <w:lang w:val="en-US"/>
          </w:rPr>
          <w:delText>/</w:delText>
        </w:r>
        <w:r w:rsidR="001C19B2" w:rsidRPr="4F63B69F" w:rsidDel="007A527D">
          <w:rPr>
            <w:sz w:val="21"/>
            <w:szCs w:val="21"/>
            <w:lang w:val="en-US"/>
          </w:rPr>
          <w:delText>202</w:delText>
        </w:r>
        <w:r w:rsidR="151B246E" w:rsidRPr="4F63B69F" w:rsidDel="007A527D">
          <w:rPr>
            <w:sz w:val="21"/>
            <w:szCs w:val="21"/>
            <w:lang w:val="en-US"/>
          </w:rPr>
          <w:delText>5</w:delText>
        </w:r>
      </w:del>
    </w:p>
    <w:p w14:paraId="307036BD" w14:textId="77777777" w:rsidR="00C162A2" w:rsidRDefault="00C162A2" w:rsidP="005E293B">
      <w:pPr>
        <w:pStyle w:val="Kopfzeile"/>
        <w:rPr>
          <w:rFonts w:ascii="Georgia" w:hAnsi="Georgia"/>
          <w:color w:val="0070C0"/>
        </w:rPr>
      </w:pPr>
    </w:p>
    <w:p w14:paraId="207E97E3" w14:textId="434040EF" w:rsidR="003B3E02" w:rsidRDefault="00C162A2" w:rsidP="005E293B">
      <w:pPr>
        <w:pStyle w:val="Kopfzeile"/>
        <w:rPr>
          <w:rFonts w:ascii="Georgia" w:hAnsi="Georgia"/>
          <w:color w:val="0070C0"/>
        </w:rPr>
      </w:pPr>
      <w:r w:rsidRPr="5BB6EBC0">
        <w:rPr>
          <w:rFonts w:ascii="Georgia" w:hAnsi="Georgia"/>
          <w:color w:val="0070C0"/>
        </w:rPr>
        <w:t xml:space="preserve">[Please insert information as requested and remove all blue text </w:t>
      </w:r>
      <w:r w:rsidR="00C40B36" w:rsidRPr="5BB6EBC0">
        <w:rPr>
          <w:rFonts w:ascii="Georgia" w:hAnsi="Georgia"/>
          <w:color w:val="0070C0"/>
        </w:rPr>
        <w:t xml:space="preserve">including brackets “[“ and “]”  </w:t>
      </w:r>
      <w:r w:rsidRPr="5BB6EBC0">
        <w:rPr>
          <w:rFonts w:ascii="Georgia" w:hAnsi="Georgia"/>
          <w:color w:val="0070C0"/>
        </w:rPr>
        <w:t>before submitting the document.</w:t>
      </w:r>
      <w:r w:rsidR="005F619E" w:rsidRPr="5BB6EBC0">
        <w:rPr>
          <w:rFonts w:ascii="Georgia" w:hAnsi="Georgia"/>
          <w:color w:val="0070C0"/>
        </w:rPr>
        <w:t xml:space="preserve"> </w:t>
      </w:r>
      <w:r w:rsidR="004739A6" w:rsidRPr="5BB6EBC0">
        <w:rPr>
          <w:rFonts w:ascii="Georgia" w:hAnsi="Georgia"/>
          <w:color w:val="0070C0"/>
        </w:rPr>
        <w:t xml:space="preserve">In the </w:t>
      </w:r>
      <w:r w:rsidR="0068153C" w:rsidRPr="5BB6EBC0">
        <w:rPr>
          <w:rFonts w:ascii="Georgia" w:hAnsi="Georgia"/>
          <w:color w:val="0070C0"/>
        </w:rPr>
        <w:t>requirements</w:t>
      </w:r>
      <w:r w:rsidR="00534FDE" w:rsidRPr="5BB6EBC0">
        <w:rPr>
          <w:rFonts w:ascii="Georgia" w:hAnsi="Georgia"/>
          <w:color w:val="0070C0"/>
        </w:rPr>
        <w:t xml:space="preserve"> checklists</w:t>
      </w:r>
      <w:r w:rsidR="0068153C" w:rsidRPr="5BB6EBC0">
        <w:rPr>
          <w:rFonts w:ascii="Georgia" w:hAnsi="Georgia"/>
          <w:color w:val="0070C0"/>
        </w:rPr>
        <w:t xml:space="preserve">, ensure that the word "compliant” is inserted at </w:t>
      </w:r>
      <w:r w:rsidR="005260F4" w:rsidRPr="5BB6EBC0">
        <w:rPr>
          <w:rFonts w:ascii="Georgia" w:hAnsi="Georgia"/>
          <w:color w:val="0070C0"/>
        </w:rPr>
        <w:t>relevant places and remove it in case of not being compliant.</w:t>
      </w:r>
      <w:r w:rsidRPr="5BB6EBC0">
        <w:rPr>
          <w:rFonts w:ascii="Georgia" w:hAnsi="Georgia"/>
          <w:color w:val="0070C0"/>
        </w:rPr>
        <w:t>]</w:t>
      </w:r>
    </w:p>
    <w:p w14:paraId="57DA49AA" w14:textId="77777777" w:rsidR="00C162A2" w:rsidRDefault="00C162A2" w:rsidP="005E293B">
      <w:pPr>
        <w:pStyle w:val="Kopfzeile"/>
        <w:rPr>
          <w:rFonts w:ascii="Georgia" w:hAnsi="Georgia"/>
          <w:color w:val="0070C0"/>
        </w:rPr>
      </w:pPr>
    </w:p>
    <w:p w14:paraId="28AAFC46" w14:textId="12BE1028" w:rsidR="00AF1E4C" w:rsidRPr="0018287B" w:rsidRDefault="00AF1E4C" w:rsidP="005E293B">
      <w:pPr>
        <w:pStyle w:val="Kopfzeil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Kopfzeil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Kopfzeil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Kopfzeil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Kopfzeil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Kopfzeil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12140BB2" w:rsidR="00AF1E4C" w:rsidRPr="0018287B" w:rsidRDefault="00AF1E4C" w:rsidP="005E293B">
      <w:pPr>
        <w:rPr>
          <w:rFonts w:ascii="Georgia" w:hAnsi="Georgia"/>
        </w:rPr>
      </w:pPr>
      <w:r w:rsidRPr="00111350">
        <w:rPr>
          <w:rFonts w:ascii="Georgia" w:hAnsi="Georgia"/>
        </w:rPr>
        <w:t>SUBJECT:</w:t>
      </w:r>
      <w:r w:rsidRPr="00111350">
        <w:rPr>
          <w:rFonts w:ascii="Georgia" w:hAnsi="Georgia"/>
        </w:rPr>
        <w:tab/>
        <w:t xml:space="preserve">Application to ESA BIC </w:t>
      </w:r>
      <w:r w:rsidR="00803983" w:rsidRPr="005E4A42">
        <w:rPr>
          <w:rFonts w:ascii="Georgia" w:hAnsi="Georgia"/>
        </w:rPr>
        <w:t>Northern Germany</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64404BA" w14:textId="302F96F4" w:rsidR="00803983" w:rsidRPr="005E4A42" w:rsidRDefault="00AF1E4C" w:rsidP="005E293B">
      <w:pPr>
        <w:rPr>
          <w:rFonts w:ascii="Georgia" w:hAnsi="Georgia"/>
          <w:lang w:eastAsia="en-US"/>
        </w:rPr>
      </w:pPr>
      <w:r w:rsidRPr="0018287B">
        <w:rPr>
          <w:rFonts w:ascii="Georgia" w:hAnsi="Georgia"/>
          <w:color w:val="000000"/>
          <w:lang w:eastAsia="en-US"/>
        </w:rPr>
        <w:t xml:space="preserve">In response to the Permanent Open Call for Proposals for Business Incubation issued by </w:t>
      </w:r>
      <w:proofErr w:type="spellStart"/>
      <w:r w:rsidR="00803983">
        <w:rPr>
          <w:rStyle w:val="normaltextrun"/>
          <w:rFonts w:ascii="Georgia" w:hAnsi="Georgia"/>
          <w:color w:val="000000"/>
          <w:shd w:val="clear" w:color="auto" w:fill="FFFFFF"/>
        </w:rPr>
        <w:t>Anwendungszentrum</w:t>
      </w:r>
      <w:proofErr w:type="spellEnd"/>
      <w:r w:rsidR="00803983">
        <w:rPr>
          <w:rStyle w:val="normaltextrun"/>
          <w:rFonts w:ascii="Georgia" w:hAnsi="Georgia"/>
          <w:color w:val="000000"/>
          <w:shd w:val="clear" w:color="auto" w:fill="FFFFFF"/>
        </w:rPr>
        <w:t xml:space="preserve"> GmbH </w:t>
      </w:r>
      <w:proofErr w:type="spellStart"/>
      <w:r w:rsidR="00803983">
        <w:rPr>
          <w:rStyle w:val="normaltextrun"/>
          <w:rFonts w:ascii="Georgia" w:hAnsi="Georgia"/>
          <w:color w:val="000000"/>
          <w:shd w:val="clear" w:color="auto" w:fill="FFFFFF"/>
        </w:rPr>
        <w:t>Oberpfaffenhofen</w:t>
      </w:r>
      <w:proofErr w:type="spellEnd"/>
      <w:r w:rsidR="00803983">
        <w:rPr>
          <w:rStyle w:val="normaltextrun"/>
          <w:rFonts w:ascii="Georgia" w:hAnsi="Georgia"/>
          <w:color w:val="000000"/>
          <w:shd w:val="clear" w:color="auto" w:fill="FFFFFF"/>
        </w:rPr>
        <w:t xml:space="preserve"> (AZO), </w:t>
      </w:r>
      <w:r w:rsidR="0023327A" w:rsidRPr="0023327A">
        <w:rPr>
          <w:rStyle w:val="normaltextrun"/>
          <w:rFonts w:ascii="Georgia" w:hAnsi="Georgia"/>
          <w:color w:val="000000"/>
          <w:shd w:val="clear" w:color="auto" w:fill="FFFFFF"/>
        </w:rPr>
        <w:t xml:space="preserve">AVIASPACE BREMEN </w:t>
      </w:r>
      <w:proofErr w:type="spellStart"/>
      <w:r w:rsidR="0023327A" w:rsidRPr="0023327A">
        <w:rPr>
          <w:rStyle w:val="normaltextrun"/>
          <w:rFonts w:ascii="Georgia" w:hAnsi="Georgia"/>
          <w:color w:val="000000"/>
          <w:shd w:val="clear" w:color="auto" w:fill="FFFFFF"/>
        </w:rPr>
        <w:t>e.V.</w:t>
      </w:r>
      <w:proofErr w:type="spellEnd"/>
      <w:r w:rsidR="00073FD5">
        <w:rPr>
          <w:rStyle w:val="normaltextrun"/>
          <w:rFonts w:ascii="Georgia" w:hAnsi="Georgia"/>
          <w:color w:val="000000"/>
          <w:shd w:val="clear" w:color="auto" w:fill="FFFFFF"/>
        </w:rPr>
        <w:t xml:space="preserve"> (ASB)</w:t>
      </w:r>
      <w:r w:rsidR="00803983">
        <w:rPr>
          <w:rStyle w:val="normaltextrun"/>
          <w:rFonts w:ascii="Georgia" w:hAnsi="Georgia"/>
          <w:color w:val="000000"/>
          <w:shd w:val="clear" w:color="auto" w:fill="FFFFFF"/>
        </w:rPr>
        <w:t>, Bremer Aufbau-Bank GmbH</w:t>
      </w:r>
      <w:r w:rsidR="00BB0528">
        <w:rPr>
          <w:rStyle w:val="normaltextrun"/>
          <w:rFonts w:ascii="Georgia" w:hAnsi="Georgia"/>
          <w:color w:val="000000"/>
          <w:shd w:val="clear" w:color="auto" w:fill="FFFFFF"/>
        </w:rPr>
        <w:t xml:space="preserve"> (BAB)</w:t>
      </w:r>
      <w:r w:rsidR="008B0790">
        <w:rPr>
          <w:rStyle w:val="normaltextrun"/>
          <w:rFonts w:ascii="Georgia" w:hAnsi="Georgia"/>
          <w:color w:val="000000"/>
          <w:shd w:val="clear" w:color="auto" w:fill="FFFFFF"/>
        </w:rPr>
        <w:t>,</w:t>
      </w:r>
      <w:r w:rsidR="00803983">
        <w:rPr>
          <w:rStyle w:val="normaltextrun"/>
          <w:rFonts w:ascii="Georgia" w:hAnsi="Georgia"/>
          <w:color w:val="000000"/>
          <w:shd w:val="clear" w:color="auto" w:fill="FFFFFF"/>
        </w:rPr>
        <w:t xml:space="preserve"> </w:t>
      </w:r>
      <w:proofErr w:type="spellStart"/>
      <w:r w:rsidR="00803983">
        <w:rPr>
          <w:rStyle w:val="normaltextrun"/>
          <w:rFonts w:ascii="Georgia" w:hAnsi="Georgia"/>
          <w:color w:val="000000"/>
          <w:shd w:val="clear" w:color="auto" w:fill="FFFFFF"/>
        </w:rPr>
        <w:t>Technikzentrum-Fördergesellschaft</w:t>
      </w:r>
      <w:proofErr w:type="spellEnd"/>
      <w:r w:rsidR="00803983">
        <w:rPr>
          <w:rStyle w:val="normaltextrun"/>
          <w:rFonts w:ascii="Georgia" w:hAnsi="Georgia"/>
          <w:color w:val="000000"/>
          <w:shd w:val="clear" w:color="auto" w:fill="FFFFFF"/>
        </w:rPr>
        <w:t xml:space="preserve"> </w:t>
      </w:r>
      <w:proofErr w:type="spellStart"/>
      <w:r w:rsidR="00803983">
        <w:rPr>
          <w:rStyle w:val="normaltextrun"/>
          <w:rFonts w:ascii="Georgia" w:hAnsi="Georgia"/>
          <w:color w:val="000000"/>
        </w:rPr>
        <w:t>mbH</w:t>
      </w:r>
      <w:proofErr w:type="spellEnd"/>
      <w:r w:rsidR="00FB70FD">
        <w:rPr>
          <w:rFonts w:ascii="Georgia" w:hAnsi="Georgia"/>
          <w:color w:val="000000"/>
          <w:lang w:eastAsia="en-US"/>
        </w:rPr>
        <w:t xml:space="preserve"> </w:t>
      </w:r>
      <w:r w:rsidR="00BB0528">
        <w:rPr>
          <w:rFonts w:ascii="Georgia" w:hAnsi="Georgia"/>
          <w:color w:val="000000"/>
          <w:lang w:eastAsia="en-US"/>
        </w:rPr>
        <w:t xml:space="preserve">(TFG) </w:t>
      </w:r>
      <w:r w:rsidR="00FB70FD">
        <w:rPr>
          <w:rFonts w:ascii="Georgia" w:hAnsi="Georgia"/>
          <w:color w:val="000000"/>
          <w:lang w:eastAsia="en-US"/>
        </w:rPr>
        <w:t xml:space="preserve">and </w:t>
      </w:r>
      <w:proofErr w:type="spellStart"/>
      <w:r w:rsidR="00FB70FD">
        <w:rPr>
          <w:rFonts w:ascii="Georgia" w:hAnsi="Georgia"/>
          <w:color w:val="000000"/>
          <w:lang w:eastAsia="en-US"/>
        </w:rPr>
        <w:t>Forschungs</w:t>
      </w:r>
      <w:proofErr w:type="spellEnd"/>
      <w:r w:rsidR="00D87B36">
        <w:rPr>
          <w:rFonts w:ascii="Georgia" w:hAnsi="Georgia"/>
          <w:color w:val="000000"/>
          <w:lang w:eastAsia="en-US"/>
        </w:rPr>
        <w:t xml:space="preserve"> GmbH Wismar</w:t>
      </w:r>
      <w:r w:rsidR="00BB0528">
        <w:rPr>
          <w:rFonts w:ascii="Georgia" w:hAnsi="Georgia"/>
          <w:color w:val="000000"/>
          <w:lang w:eastAsia="en-US"/>
        </w:rPr>
        <w:t xml:space="preserve"> (FGW) </w:t>
      </w:r>
      <w:r w:rsidRPr="0018287B">
        <w:rPr>
          <w:rFonts w:ascii="Georgia" w:hAnsi="Georgia"/>
          <w:color w:val="000000"/>
          <w:lang w:eastAsia="en-US"/>
        </w:rPr>
        <w:t xml:space="preserve">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A62B14">
        <w:rPr>
          <w:rFonts w:ascii="Georgia" w:hAnsi="Georgia"/>
          <w:lang w:eastAsia="en-US"/>
        </w:rPr>
        <w:t xml:space="preserve"> </w:t>
      </w:r>
      <w:r w:rsidR="00803983">
        <w:rPr>
          <w:rFonts w:ascii="Georgia" w:hAnsi="Georgia"/>
          <w:lang w:eastAsia="en-US"/>
        </w:rPr>
        <w:t>Northern Germany</w:t>
      </w:r>
      <w:r w:rsidR="0023067F" w:rsidRPr="005E4A42">
        <w:rPr>
          <w:rFonts w:ascii="Georgia" w:hAnsi="Georgia"/>
          <w:lang w:eastAsia="en-US"/>
        </w:rPr>
        <w:t>.</w:t>
      </w:r>
      <w:r w:rsidR="007B186A" w:rsidRPr="005E4A42">
        <w:rPr>
          <w:rFonts w:ascii="Georgia" w:hAnsi="Georgia"/>
          <w:lang w:eastAsia="en-US"/>
        </w:rPr>
        <w:t xml:space="preserve"> </w:t>
      </w:r>
    </w:p>
    <w:p w14:paraId="04138DC8" w14:textId="67C63976" w:rsidR="00803983" w:rsidRDefault="007507FD" w:rsidP="005E4A42">
      <w:pPr>
        <w:rPr>
          <w:rFonts w:ascii="Segoe UI" w:hAnsi="Segoe UI" w:cs="Segoe UI"/>
          <w:sz w:val="18"/>
          <w:szCs w:val="18"/>
        </w:rPr>
      </w:pPr>
      <w:r w:rsidRPr="005E4A42">
        <w:rPr>
          <w:rFonts w:ascii="Georgia" w:hAnsi="Georgia"/>
          <w:lang w:eastAsia="en-US"/>
        </w:rPr>
        <w:t>Our ESA BIC location of choice is</w:t>
      </w:r>
      <w:r w:rsidR="00803983">
        <w:rPr>
          <w:rStyle w:val="eop"/>
          <w:rFonts w:ascii="Georgia" w:hAnsi="Georgia" w:cs="Segoe UI"/>
        </w:rPr>
        <w:t> </w:t>
      </w:r>
    </w:p>
    <w:p w14:paraId="7D32EE1F" w14:textId="3A975E3A" w:rsidR="00803983" w:rsidRPr="007A161C" w:rsidRDefault="00803983" w:rsidP="00803983">
      <w:pPr>
        <w:pStyle w:val="paragraph"/>
        <w:spacing w:before="0" w:beforeAutospacing="0" w:after="0" w:afterAutospacing="0"/>
        <w:ind w:left="1275" w:firstLine="720"/>
        <w:jc w:val="both"/>
        <w:textAlignment w:val="baseline"/>
        <w:rPr>
          <w:rFonts w:ascii="Segoe UI" w:hAnsi="Segoe UI" w:cs="Segoe UI"/>
          <w:sz w:val="18"/>
          <w:szCs w:val="18"/>
        </w:rPr>
      </w:pPr>
      <w:r w:rsidRPr="007A161C">
        <w:rPr>
          <w:rStyle w:val="normaltextrun"/>
          <w:rFonts w:ascii="MS Gothic" w:eastAsia="MS Gothic" w:hAnsi="MS Gothic" w:cs="Segoe UI"/>
        </w:rPr>
        <w:t>☐</w:t>
      </w:r>
      <w:r w:rsidRPr="007A161C">
        <w:rPr>
          <w:rStyle w:val="contentcontrolboundarysink"/>
        </w:rPr>
        <w:t>​</w:t>
      </w:r>
      <w:r w:rsidRPr="007A161C">
        <w:rPr>
          <w:rStyle w:val="normaltextrun"/>
          <w:rFonts w:ascii="Georgia" w:hAnsi="Georgia" w:cs="Segoe UI"/>
        </w:rPr>
        <w:t>Bremen</w:t>
      </w:r>
      <w:r w:rsidRPr="007A161C">
        <w:rPr>
          <w:rStyle w:val="eop"/>
          <w:rFonts w:ascii="Georgia" w:hAnsi="Georgia" w:cs="Segoe UI"/>
        </w:rPr>
        <w:t> </w:t>
      </w:r>
    </w:p>
    <w:p w14:paraId="25E60B82" w14:textId="77777777" w:rsidR="00803983" w:rsidRPr="007A161C" w:rsidRDefault="00803983" w:rsidP="00803983">
      <w:pPr>
        <w:pStyle w:val="paragraph"/>
        <w:spacing w:before="0" w:beforeAutospacing="0" w:after="0" w:afterAutospacing="0"/>
        <w:ind w:left="1275" w:firstLine="720"/>
        <w:jc w:val="both"/>
        <w:textAlignment w:val="baseline"/>
        <w:rPr>
          <w:rStyle w:val="eop"/>
          <w:rFonts w:ascii="Georgia" w:hAnsi="Georgia" w:cs="Segoe UI"/>
        </w:rPr>
      </w:pPr>
      <w:r w:rsidRPr="007A161C">
        <w:rPr>
          <w:rStyle w:val="contentcontrolboundarysink"/>
        </w:rPr>
        <w:t>​​</w:t>
      </w:r>
      <w:r w:rsidRPr="007A161C">
        <w:rPr>
          <w:rStyle w:val="normaltextrun"/>
          <w:rFonts w:ascii="MS Gothic" w:eastAsia="MS Gothic" w:hAnsi="MS Gothic" w:cs="Segoe UI"/>
        </w:rPr>
        <w:t>☐</w:t>
      </w:r>
      <w:r w:rsidRPr="007A161C">
        <w:rPr>
          <w:rStyle w:val="contentcontrolboundarysink"/>
        </w:rPr>
        <w:t>​</w:t>
      </w:r>
      <w:r w:rsidRPr="007A161C">
        <w:rPr>
          <w:rStyle w:val="normaltextrun"/>
          <w:rFonts w:ascii="Georgia" w:hAnsi="Georgia" w:cs="Segoe UI"/>
        </w:rPr>
        <w:t>Schleswig-Holstein</w:t>
      </w:r>
      <w:r w:rsidRPr="007A161C">
        <w:rPr>
          <w:rStyle w:val="eop"/>
          <w:rFonts w:ascii="Georgia" w:hAnsi="Georgia" w:cs="Segoe UI"/>
        </w:rPr>
        <w:t> </w:t>
      </w:r>
    </w:p>
    <w:p w14:paraId="7D0B2DBC" w14:textId="2CBEDB98" w:rsidR="00C83D2C" w:rsidRPr="007A161C" w:rsidRDefault="00C83D2C" w:rsidP="00C83D2C">
      <w:pPr>
        <w:pStyle w:val="paragraph"/>
        <w:spacing w:before="0" w:beforeAutospacing="0" w:after="0" w:afterAutospacing="0"/>
        <w:ind w:left="1275" w:firstLine="720"/>
        <w:jc w:val="both"/>
        <w:textAlignment w:val="baseline"/>
        <w:rPr>
          <w:rFonts w:ascii="Segoe UI" w:hAnsi="Segoe UI" w:cs="Segoe UI"/>
          <w:sz w:val="18"/>
          <w:szCs w:val="18"/>
        </w:rPr>
      </w:pPr>
      <w:r w:rsidRPr="007A161C">
        <w:rPr>
          <w:rStyle w:val="contentcontrolboundarysink"/>
        </w:rPr>
        <w:t>​​</w:t>
      </w:r>
      <w:r w:rsidRPr="007A161C">
        <w:rPr>
          <w:rStyle w:val="normaltextrun"/>
          <w:rFonts w:ascii="MS Gothic" w:eastAsia="MS Gothic" w:hAnsi="MS Gothic" w:cs="Segoe UI"/>
        </w:rPr>
        <w:t>☐</w:t>
      </w:r>
      <w:r w:rsidRPr="007A161C">
        <w:rPr>
          <w:rStyle w:val="contentcontrolboundarysink"/>
        </w:rPr>
        <w:t>​Mecklenburg-Western Po</w:t>
      </w:r>
      <w:r w:rsidR="00BB0EBC" w:rsidRPr="007A161C">
        <w:rPr>
          <w:rStyle w:val="contentcontrolboundarysink"/>
        </w:rPr>
        <w:t>m</w:t>
      </w:r>
      <w:r w:rsidRPr="007A161C">
        <w:rPr>
          <w:rStyle w:val="contentcontrolboundarysink"/>
        </w:rPr>
        <w:t>erania</w:t>
      </w: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1"/>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1"/>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Textkrper-Einzug2"/>
        <w:spacing w:after="0" w:line="240" w:lineRule="auto"/>
        <w:ind w:left="0"/>
        <w:rPr>
          <w:rFonts w:ascii="Georgia" w:hAnsi="Georgia"/>
        </w:rPr>
      </w:pPr>
    </w:p>
    <w:p w14:paraId="5D712477" w14:textId="77777777" w:rsidR="00AF1E4C" w:rsidRPr="0018287B" w:rsidRDefault="00AF1E4C" w:rsidP="005E293B">
      <w:pPr>
        <w:pStyle w:val="Textkrper-Einzug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be in charge of the day-to-day management: </w:t>
      </w:r>
    </w:p>
    <w:p w14:paraId="4E79A7D2"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lastRenderedPageBreak/>
        <w:t>[Address(es)]</w:t>
      </w:r>
    </w:p>
    <w:p w14:paraId="1451F63C"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Contact information of the legal representative who will be in charge of signing the contract:</w:t>
      </w:r>
    </w:p>
    <w:p w14:paraId="1C24317B" w14:textId="4B8FF816"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[Name(s), representing </w:t>
      </w:r>
      <w:r w:rsidR="003647BE">
        <w:rPr>
          <w:rFonts w:ascii="Georgia" w:hAnsi="Georgia"/>
          <w:color w:val="0070C0"/>
        </w:rPr>
        <w:t>a majority</w:t>
      </w:r>
      <w:r w:rsidRPr="0018287B">
        <w:rPr>
          <w:rFonts w:ascii="Georgia" w:hAnsi="Georgia"/>
          <w:color w:val="0070C0"/>
        </w:rPr>
        <w:t xml:space="preserve"> of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Textkrper-Einzug2"/>
        <w:spacing w:after="0" w:line="240" w:lineRule="auto"/>
        <w:ind w:left="0"/>
        <w:rPr>
          <w:rFonts w:ascii="Georgia" w:hAnsi="Georgia"/>
          <w:b/>
        </w:rPr>
      </w:pPr>
    </w:p>
    <w:p w14:paraId="7C1395C9" w14:textId="77777777" w:rsidR="00AF1E4C" w:rsidRPr="0018287B" w:rsidRDefault="00AF1E4C" w:rsidP="005E293B">
      <w:pPr>
        <w:pStyle w:val="Textkrper-Einzug2"/>
        <w:spacing w:after="0" w:line="240" w:lineRule="auto"/>
        <w:ind w:left="0"/>
        <w:rPr>
          <w:rFonts w:ascii="Georgia" w:hAnsi="Georgia"/>
          <w:b/>
        </w:rPr>
      </w:pPr>
    </w:p>
    <w:p w14:paraId="16663489" w14:textId="77777777" w:rsidR="00AF1E4C" w:rsidRPr="0018287B" w:rsidRDefault="00AF1E4C" w:rsidP="005E293B">
      <w:pPr>
        <w:pStyle w:val="Textkrper-Einzug2"/>
        <w:spacing w:after="0" w:line="240" w:lineRule="auto"/>
        <w:ind w:left="0"/>
        <w:rPr>
          <w:rFonts w:ascii="Georgia" w:hAnsi="Georgia"/>
          <w:b/>
        </w:rPr>
      </w:pPr>
    </w:p>
    <w:p w14:paraId="69FA30A0" w14:textId="77777777" w:rsidR="00AF1E4C" w:rsidRPr="0018287B" w:rsidRDefault="00AF1E4C" w:rsidP="005E293B">
      <w:pPr>
        <w:pStyle w:val="Textkrper-Einzug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Textkrper-Einzug2"/>
        <w:spacing w:after="0" w:line="240" w:lineRule="auto"/>
        <w:ind w:left="0"/>
        <w:rPr>
          <w:rFonts w:ascii="Georgia" w:hAnsi="Georgia"/>
          <w:b/>
        </w:rPr>
      </w:pPr>
    </w:p>
    <w:p w14:paraId="2F198EF9" w14:textId="77777777" w:rsidR="00AF1E4C" w:rsidRPr="0018287B" w:rsidRDefault="00AF1E4C" w:rsidP="005E293B">
      <w:pPr>
        <w:pStyle w:val="Textkrper-Einzug2"/>
        <w:spacing w:after="0" w:line="240" w:lineRule="auto"/>
        <w:ind w:left="0"/>
        <w:rPr>
          <w:rFonts w:ascii="Georgia" w:hAnsi="Georgia"/>
          <w:b/>
        </w:rPr>
      </w:pPr>
    </w:p>
    <w:p w14:paraId="028EBEE0" w14:textId="11C10FE3"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r w:rsidR="003647BE">
        <w:rPr>
          <w:rFonts w:ascii="Georgia" w:hAnsi="Georgia"/>
          <w:color w:val="0070C0"/>
        </w:rPr>
        <w:t xml:space="preserve">a majority </w:t>
      </w:r>
      <w:r w:rsidRPr="0018287B">
        <w:rPr>
          <w:rFonts w:ascii="Georgia" w:hAnsi="Georgia"/>
          <w:color w:val="0070C0"/>
        </w:rPr>
        <w:t xml:space="preserve">of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Textkrper-Einzug2"/>
        <w:spacing w:after="0" w:line="240" w:lineRule="auto"/>
        <w:ind w:left="0"/>
        <w:rPr>
          <w:rFonts w:ascii="Georgia" w:hAnsi="Georgia"/>
        </w:rPr>
      </w:pPr>
    </w:p>
    <w:p w14:paraId="015BC8A1"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Textkrper-Einzug2"/>
        <w:spacing w:after="0" w:line="240" w:lineRule="auto"/>
        <w:ind w:left="0"/>
        <w:rPr>
          <w:rFonts w:ascii="Georgia" w:hAnsi="Georgia"/>
          <w:b/>
        </w:rPr>
      </w:pPr>
    </w:p>
    <w:p w14:paraId="7B405D07" w14:textId="77777777" w:rsidR="00AF1E4C" w:rsidRPr="0018287B" w:rsidRDefault="00AF1E4C" w:rsidP="005E293B">
      <w:pPr>
        <w:pStyle w:val="Textkrper-Einzug2"/>
        <w:spacing w:after="0" w:line="240" w:lineRule="auto"/>
        <w:ind w:left="0"/>
        <w:rPr>
          <w:rFonts w:ascii="Georgia" w:hAnsi="Georgia"/>
          <w:b/>
        </w:rPr>
      </w:pPr>
    </w:p>
    <w:p w14:paraId="6F3DDC09"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Textkrper-Einzug2"/>
        <w:spacing w:after="0" w:line="240" w:lineRule="auto"/>
        <w:ind w:left="0"/>
        <w:rPr>
          <w:rFonts w:ascii="Georgia" w:hAnsi="Georgia"/>
          <w:b/>
        </w:rPr>
      </w:pPr>
    </w:p>
    <w:p w14:paraId="37CE019A" w14:textId="77777777" w:rsidR="00AF1E4C" w:rsidRPr="0018287B" w:rsidRDefault="00AF1E4C" w:rsidP="005E293B">
      <w:pPr>
        <w:pStyle w:val="Textkrper-Einzug2"/>
        <w:spacing w:after="0" w:line="240" w:lineRule="auto"/>
        <w:ind w:left="0"/>
        <w:rPr>
          <w:rFonts w:ascii="Georgia" w:hAnsi="Georgia"/>
          <w:b/>
        </w:rPr>
      </w:pPr>
    </w:p>
    <w:p w14:paraId="75203B1F"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5AF63D0E" w14:textId="18CFD86D" w:rsidR="001B2656" w:rsidRPr="00D77711" w:rsidRDefault="00AF1E4C" w:rsidP="00D77711">
      <w:pPr>
        <w:pStyle w:val="berschrift1"/>
        <w:numPr>
          <w:ilvl w:val="0"/>
          <w:numId w:val="0"/>
        </w:numPr>
        <w:ind w:left="907" w:hanging="907"/>
        <w:rPr>
          <w:rFonts w:ascii="Georgia" w:hAnsi="Georgia"/>
        </w:rPr>
      </w:pPr>
      <w:bookmarkStart w:id="12" w:name="_Toc495580353"/>
      <w:r w:rsidRPr="0018287B">
        <w:rPr>
          <w:rFonts w:ascii="Georgia" w:hAnsi="Georgia"/>
        </w:rPr>
        <w:lastRenderedPageBreak/>
        <w:t>Requirements Checklist</w:t>
      </w:r>
      <w:bookmarkEnd w:id="12"/>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5BB6EBC0">
        <w:tc>
          <w:tcPr>
            <w:tcW w:w="7785" w:type="dxa"/>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5BB6EBC0">
        <w:tc>
          <w:tcPr>
            <w:tcW w:w="7785" w:type="dxa"/>
          </w:tcPr>
          <w:p w14:paraId="01C1F9AD" w14:textId="466521B0" w:rsidR="00B56CF2" w:rsidRPr="00EE0D5E" w:rsidRDefault="61787490" w:rsidP="005E293B">
            <w:pPr>
              <w:autoSpaceDE w:val="0"/>
              <w:autoSpaceDN w:val="0"/>
              <w:adjustRightInd w:val="0"/>
              <w:rPr>
                <w:rFonts w:ascii="Georgia" w:hAnsi="Georgia"/>
                <w:color w:val="4F81BD" w:themeColor="accent1"/>
              </w:rPr>
            </w:pPr>
            <w:r w:rsidRPr="5BB6EBC0">
              <w:rPr>
                <w:rFonts w:ascii="Georgia" w:hAnsi="Georgia"/>
                <w:color w:val="4F81BD" w:themeColor="accent1"/>
              </w:rPr>
              <w:t>[Choose section (a) or (b), depending on company status]</w:t>
            </w:r>
            <w:r w:rsidR="643BCF1B" w:rsidRPr="5BB6EBC0">
              <w:rPr>
                <w:rFonts w:ascii="Georgia" w:hAnsi="Georgia"/>
                <w:color w:val="4F81BD" w:themeColor="accent1"/>
              </w:rPr>
              <w:t xml:space="preserve"> and leave one of the two blan</w:t>
            </w:r>
            <w:ins w:id="13" w:author="Johannes Krohn" w:date="2025-09-04T10:10:00Z">
              <w:r w:rsidR="12550F40" w:rsidRPr="5BB6EBC0">
                <w:rPr>
                  <w:rFonts w:ascii="Georgia" w:hAnsi="Georgia"/>
                  <w:color w:val="4F81BD" w:themeColor="accent1"/>
                </w:rPr>
                <w:t>k</w:t>
              </w:r>
            </w:ins>
            <w:r w:rsidR="643BCF1B" w:rsidRPr="5BB6EBC0">
              <w:rPr>
                <w:rFonts w:ascii="Georgia" w:hAnsi="Georgia"/>
                <w:color w:val="4F81BD" w:themeColor="accent1"/>
              </w:rPr>
              <w:t xml:space="preserve"> at the compliance statement section</w:t>
            </w:r>
          </w:p>
        </w:tc>
        <w:tc>
          <w:tcPr>
            <w:tcW w:w="1683" w:type="dxa"/>
          </w:tcPr>
          <w:p w14:paraId="09940392" w14:textId="5E5A428A" w:rsidR="00B56CF2" w:rsidRPr="00D77711" w:rsidRDefault="00B56CF2" w:rsidP="005E293B">
            <w:pPr>
              <w:rPr>
                <w:rFonts w:ascii="Georgia" w:hAnsi="Georgia"/>
                <w:b/>
              </w:rPr>
            </w:pPr>
          </w:p>
        </w:tc>
      </w:tr>
      <w:tr w:rsidR="001A3026" w:rsidRPr="0018287B" w14:paraId="5A93CAFD" w14:textId="77777777" w:rsidTr="5BB6EBC0">
        <w:tc>
          <w:tcPr>
            <w:tcW w:w="7785" w:type="dxa"/>
          </w:tcPr>
          <w:p w14:paraId="23A6E6E8" w14:textId="5FB50C93" w:rsidR="001A3026" w:rsidRPr="00EE0D5E" w:rsidRDefault="001A3026" w:rsidP="00EE0D5E">
            <w:pPr>
              <w:pStyle w:val="Listenabsatz"/>
              <w:numPr>
                <w:ilvl w:val="0"/>
                <w:numId w:val="66"/>
              </w:numPr>
              <w:tabs>
                <w:tab w:val="left" w:pos="1027"/>
              </w:tabs>
              <w:ind w:left="602" w:hanging="602"/>
              <w:rPr>
                <w:rFonts w:ascii="Georgia" w:hAnsi="Georgia"/>
              </w:rPr>
            </w:pPr>
            <w:r w:rsidRPr="00EE0D5E">
              <w:rPr>
                <w:rFonts w:ascii="Georgia" w:hAnsi="Georgia"/>
              </w:rPr>
              <w:t>In case the Applicant is a legal entity</w:t>
            </w:r>
          </w:p>
        </w:tc>
        <w:tc>
          <w:tcPr>
            <w:tcW w:w="1683" w:type="dxa"/>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5BB6EBC0">
        <w:tc>
          <w:tcPr>
            <w:tcW w:w="7785" w:type="dxa"/>
          </w:tcPr>
          <w:p w14:paraId="4B295DD3" w14:textId="55977388" w:rsidR="001A3026" w:rsidRPr="001A3026" w:rsidRDefault="00D652ED" w:rsidP="00D652ED">
            <w:pPr>
              <w:pStyle w:val="Listenabsatz"/>
              <w:tabs>
                <w:tab w:val="left" w:pos="1027"/>
              </w:tabs>
              <w:ind w:left="602"/>
              <w:jc w:val="left"/>
              <w:rPr>
                <w:rFonts w:ascii="Georgia" w:hAnsi="Georgia"/>
              </w:rPr>
            </w:pPr>
            <w:ins w:id="14" w:author="Gabriele Moehlenkamp" w:date="2025-09-04T14:58:00Z">
              <w:r w:rsidRPr="00D652ED">
                <w:rPr>
                  <w:rFonts w:ascii="Georgia" w:hAnsi="Georgia"/>
                </w:rPr>
                <w:t>The Applicant’s first registration at a chamber of commerce, or equivalent, has taken place no longer than 5 years prior to submission of Applicant’s proposal. [attach the Chamber of Commerce Registration Form, or equivalent, if available]</w:t>
              </w:r>
            </w:ins>
            <w:del w:id="15" w:author="Gabriele Moehlenkamp" w:date="2025-09-04T14:58:00Z" w16du:dateUtc="2025-09-04T12:58:00Z">
              <w:r w:rsidR="5AC9C4B3" w:rsidRPr="5BB6EBC0" w:rsidDel="00D652ED">
                <w:rPr>
                  <w:rFonts w:ascii="Georgia" w:hAnsi="Georgia"/>
                </w:rPr>
                <w:delText xml:space="preserve">The Applicant’s first registration at </w:delText>
              </w:r>
            </w:del>
            <w:ins w:id="16" w:author="Johannes Krohn" w:date="2025-09-04T10:12:00Z">
              <w:del w:id="17" w:author="Gabriele Moehlenkamp" w:date="2025-09-04T14:58:00Z" w16du:dateUtc="2025-09-04T12:58:00Z">
                <w:r w:rsidR="0BBEA028" w:rsidRPr="5BB6EBC0" w:rsidDel="00D652ED">
                  <w:rPr>
                    <w:rFonts w:ascii="Georgia" w:hAnsi="Georgia"/>
                  </w:rPr>
                  <w:delText>the comp</w:delText>
                </w:r>
                <w:r w:rsidR="0BBEA028" w:rsidRPr="5BB6EBC0" w:rsidDel="00C7306D">
                  <w:rPr>
                    <w:rFonts w:ascii="Georgia" w:hAnsi="Georgia"/>
                  </w:rPr>
                  <w:delText>na</w:delText>
                </w:r>
                <w:r w:rsidR="0BBEA028" w:rsidRPr="5BB6EBC0" w:rsidDel="00D652ED">
                  <w:rPr>
                    <w:rFonts w:ascii="Georgia" w:hAnsi="Georgia"/>
                  </w:rPr>
                  <w:delText xml:space="preserve">y register, </w:delText>
                </w:r>
              </w:del>
            </w:ins>
            <w:del w:id="18" w:author="Gabriele Moehlenkamp" w:date="2025-09-04T14:58:00Z" w16du:dateUtc="2025-09-04T12:58:00Z">
              <w:r w:rsidR="001A3026" w:rsidRPr="5BB6EBC0" w:rsidDel="00D652ED">
                <w:rPr>
                  <w:rFonts w:ascii="Georgia" w:hAnsi="Georgia"/>
                </w:rPr>
                <w:delText>a chamber of commerce</w:delText>
              </w:r>
              <w:r w:rsidR="5AC9C4B3" w:rsidRPr="5BB6EBC0" w:rsidDel="00D652ED">
                <w:rPr>
                  <w:rFonts w:ascii="Georgia" w:hAnsi="Georgia"/>
                </w:rPr>
                <w:delText xml:space="preserve">, or equivalent, has taken place no longer than 5 years prior to submission of Applicant’s proposal. </w:delText>
              </w:r>
              <w:r w:rsidR="5AC9C4B3" w:rsidRPr="5BB6EBC0" w:rsidDel="00D652ED">
                <w:rPr>
                  <w:rFonts w:ascii="Georgia" w:hAnsi="Georgia"/>
                  <w:color w:val="4F81BD" w:themeColor="accent1"/>
                </w:rPr>
                <w:delText xml:space="preserve">[attach </w:delText>
              </w:r>
              <w:r w:rsidR="49F9C275" w:rsidRPr="5BB6EBC0" w:rsidDel="00D652ED">
                <w:rPr>
                  <w:rFonts w:ascii="Georgia" w:hAnsi="Georgia"/>
                  <w:color w:val="4F81BD" w:themeColor="accent1"/>
                </w:rPr>
                <w:delText xml:space="preserve">the </w:delText>
              </w:r>
              <w:r w:rsidR="001A3026" w:rsidRPr="5BB6EBC0" w:rsidDel="00D652ED">
                <w:rPr>
                  <w:rFonts w:ascii="Georgia" w:hAnsi="Georgia"/>
                  <w:color w:val="4F81BD" w:themeColor="accent1"/>
                </w:rPr>
                <w:delText>Chamber of Commerce Registration Form</w:delText>
              </w:r>
            </w:del>
            <w:ins w:id="19" w:author="Johannes Krohn" w:date="2025-09-04T10:13:00Z">
              <w:del w:id="20" w:author="Gabriele Moehlenkamp" w:date="2025-09-04T14:58:00Z" w16du:dateUtc="2025-09-04T12:58:00Z">
                <w:r w:rsidR="6A596649" w:rsidRPr="5BB6EBC0" w:rsidDel="00D652ED">
                  <w:rPr>
                    <w:rFonts w:ascii="Georgia" w:hAnsi="Georgia"/>
                    <w:color w:val="4F81BD" w:themeColor="accent1"/>
                  </w:rPr>
                  <w:delText>Commercial Register extract</w:delText>
                </w:r>
              </w:del>
            </w:ins>
            <w:del w:id="21" w:author="Gabriele Moehlenkamp" w:date="2025-09-04T14:58:00Z" w16du:dateUtc="2025-09-04T12:58:00Z">
              <w:r w:rsidR="5AC9C4B3" w:rsidRPr="5BB6EBC0" w:rsidDel="00D652ED">
                <w:rPr>
                  <w:rFonts w:ascii="Georgia" w:hAnsi="Georgia"/>
                  <w:color w:val="4F81BD" w:themeColor="accent1"/>
                </w:rPr>
                <w:delText>, or equivalent, if available]</w:delText>
              </w:r>
            </w:del>
          </w:p>
        </w:tc>
        <w:tc>
          <w:tcPr>
            <w:tcW w:w="1683" w:type="dxa"/>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5BB6EBC0">
        <w:tc>
          <w:tcPr>
            <w:tcW w:w="7785" w:type="dxa"/>
          </w:tcPr>
          <w:p w14:paraId="5869CC66" w14:textId="6F6D3447" w:rsidR="001A3026" w:rsidRDefault="001A3026" w:rsidP="00EE0D5E">
            <w:pPr>
              <w:pStyle w:val="Listenabsatz"/>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r>
              <w:rPr>
                <w:rFonts w:ascii="Georgia" w:hAnsi="Georgia"/>
              </w:rPr>
              <w:t>(   ) The Applicant has legal personality</w:t>
            </w:r>
          </w:p>
          <w:p w14:paraId="149FF71B" w14:textId="11FEA7F9" w:rsidR="001A3026" w:rsidRDefault="001A3026" w:rsidP="00EE0D5E">
            <w:pPr>
              <w:tabs>
                <w:tab w:val="left" w:pos="886"/>
              </w:tabs>
              <w:ind w:left="602"/>
              <w:rPr>
                <w:rFonts w:ascii="Georgia" w:hAnsi="Georgia"/>
              </w:rPr>
            </w:pPr>
            <w:r>
              <w:rPr>
                <w:rFonts w:ascii="Georgia" w:hAnsi="Georgia"/>
              </w:rPr>
              <w:t>(   ) The Applicant is a legal entity without legal personality</w:t>
            </w:r>
            <w:r w:rsidR="00FF30EE">
              <w:rPr>
                <w:rStyle w:val="Funotenzeichen"/>
                <w:rFonts w:ascii="Georgia" w:hAnsi="Georgia"/>
              </w:rPr>
              <w:footnoteReference w:id="2"/>
            </w:r>
          </w:p>
          <w:p w14:paraId="5455416F" w14:textId="77777777" w:rsidR="001A3026" w:rsidRPr="001A3026" w:rsidRDefault="001A3026" w:rsidP="00EE0D5E">
            <w:pPr>
              <w:pStyle w:val="Listenabsatz"/>
              <w:tabs>
                <w:tab w:val="left" w:pos="540"/>
              </w:tabs>
              <w:rPr>
                <w:rFonts w:ascii="Georgia" w:hAnsi="Georgia"/>
              </w:rPr>
            </w:pPr>
          </w:p>
        </w:tc>
        <w:tc>
          <w:tcPr>
            <w:tcW w:w="1683" w:type="dxa"/>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5BB6EBC0">
        <w:tc>
          <w:tcPr>
            <w:tcW w:w="7785" w:type="dxa"/>
          </w:tcPr>
          <w:p w14:paraId="1F6F8A37" w14:textId="0308C437" w:rsidR="001A3026" w:rsidRDefault="001A3026" w:rsidP="00586D06">
            <w:pPr>
              <w:pStyle w:val="Listenabsatz"/>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5BB6EBC0">
        <w:tc>
          <w:tcPr>
            <w:tcW w:w="7785" w:type="dxa"/>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5BB6EBC0">
        <w:tc>
          <w:tcPr>
            <w:tcW w:w="7785" w:type="dxa"/>
          </w:tcPr>
          <w:p w14:paraId="29571492" w14:textId="1BAB1DC9" w:rsidR="001A3026" w:rsidRPr="00EE0D5E" w:rsidRDefault="001A3026" w:rsidP="00EE0D5E">
            <w:pPr>
              <w:pStyle w:val="Listenabsatz"/>
              <w:numPr>
                <w:ilvl w:val="0"/>
                <w:numId w:val="66"/>
              </w:numPr>
              <w:tabs>
                <w:tab w:val="left" w:pos="886"/>
              </w:tabs>
              <w:ind w:left="602" w:hanging="602"/>
              <w:rPr>
                <w:rFonts w:ascii="Georgia" w:hAnsi="Georgia"/>
              </w:rPr>
            </w:pPr>
            <w:r w:rsidRPr="00EE0D5E">
              <w:rPr>
                <w:rFonts w:ascii="Georgia" w:hAnsi="Georgia"/>
              </w:rPr>
              <w:t>In case the applicant is not yet a legal entity</w:t>
            </w:r>
          </w:p>
        </w:tc>
        <w:tc>
          <w:tcPr>
            <w:tcW w:w="1683" w:type="dxa"/>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5BB6EBC0">
        <w:tc>
          <w:tcPr>
            <w:tcW w:w="7785" w:type="dxa"/>
          </w:tcPr>
          <w:p w14:paraId="0517F856" w14:textId="7DAE318F" w:rsidR="001A3026" w:rsidRPr="001A3026" w:rsidRDefault="5AC9C4B3" w:rsidP="00EE0D5E">
            <w:pPr>
              <w:pStyle w:val="Listenabsatz"/>
              <w:tabs>
                <w:tab w:val="left" w:pos="460"/>
              </w:tabs>
              <w:ind w:left="602"/>
              <w:rPr>
                <w:rFonts w:ascii="Georgia" w:hAnsi="Georgia"/>
              </w:rPr>
            </w:pPr>
            <w:r w:rsidRPr="5BB6EBC0">
              <w:rPr>
                <w:rFonts w:ascii="Georgia" w:hAnsi="Georgia"/>
              </w:rPr>
              <w:t xml:space="preserve">The Applicant shall set up and register a company </w:t>
            </w:r>
            <w:r w:rsidR="31DB50E4" w:rsidRPr="5BB6EBC0">
              <w:rPr>
                <w:rFonts w:ascii="Georgia" w:hAnsi="Georgia"/>
              </w:rPr>
              <w:t>with a</w:t>
            </w:r>
            <w:r w:rsidR="3366E3F2" w:rsidRPr="5BB6EBC0">
              <w:rPr>
                <w:rFonts w:ascii="Georgia" w:hAnsi="Georgia"/>
              </w:rPr>
              <w:t xml:space="preserve"> German chamber of commerce as a German legal entity</w:t>
            </w:r>
            <w:r w:rsidR="3366E3F2" w:rsidRPr="5BB6EBC0">
              <w:rPr>
                <w:rFonts w:ascii="Georgia" w:hAnsi="Georgia"/>
                <w:color w:val="000000" w:themeColor="text1"/>
              </w:rPr>
              <w:t xml:space="preserve"> </w:t>
            </w:r>
            <w:r w:rsidRPr="5BB6EBC0">
              <w:rPr>
                <w:rFonts w:ascii="Georgia" w:hAnsi="Georgia"/>
              </w:rPr>
              <w:t>before signing an incubation contract.</w:t>
            </w:r>
          </w:p>
        </w:tc>
        <w:tc>
          <w:tcPr>
            <w:tcW w:w="1683" w:type="dxa"/>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5BB6EBC0">
        <w:tc>
          <w:tcPr>
            <w:tcW w:w="7785" w:type="dxa"/>
          </w:tcPr>
          <w:p w14:paraId="77DB4C09" w14:textId="19CA7A85" w:rsidR="00EA0AB0" w:rsidRDefault="00EA0AB0" w:rsidP="00174BB5">
            <w:pPr>
              <w:pStyle w:val="Listenabsatz"/>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5BB6EBC0">
        <w:tc>
          <w:tcPr>
            <w:tcW w:w="7785" w:type="dxa"/>
          </w:tcPr>
          <w:p w14:paraId="4C4F0A6D" w14:textId="77777777" w:rsidR="00B56CF2" w:rsidRDefault="00B56CF2" w:rsidP="00174BB5">
            <w:pPr>
              <w:pStyle w:val="Listenabsatz"/>
              <w:tabs>
                <w:tab w:val="left" w:pos="460"/>
              </w:tabs>
              <w:ind w:left="602"/>
              <w:rPr>
                <w:rFonts w:ascii="Georgia" w:hAnsi="Georgia"/>
              </w:rPr>
            </w:pPr>
          </w:p>
        </w:tc>
        <w:tc>
          <w:tcPr>
            <w:tcW w:w="1683" w:type="dxa"/>
          </w:tcPr>
          <w:p w14:paraId="0F4FC90C" w14:textId="77777777" w:rsidR="00B56CF2" w:rsidRDefault="00B56CF2" w:rsidP="001A3026">
            <w:pPr>
              <w:jc w:val="center"/>
              <w:rPr>
                <w:rFonts w:ascii="Georgia" w:hAnsi="Georgia"/>
                <w:color w:val="0070C0"/>
              </w:rPr>
            </w:pPr>
          </w:p>
        </w:tc>
      </w:tr>
      <w:tr w:rsidR="00B56CF2" w:rsidRPr="0018287B" w14:paraId="679FB114" w14:textId="77777777" w:rsidTr="5BB6EBC0">
        <w:tc>
          <w:tcPr>
            <w:tcW w:w="7785" w:type="dxa"/>
          </w:tcPr>
          <w:p w14:paraId="3D6438E3" w14:textId="23452E26" w:rsidR="00B56CF2" w:rsidRPr="00EE0D5E" w:rsidRDefault="00B56CF2" w:rsidP="0066664D">
            <w:pPr>
              <w:pStyle w:val="Listenabsatz"/>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tcPr>
          <w:p w14:paraId="48E72C6A" w14:textId="77777777" w:rsidR="00B56CF2" w:rsidRDefault="00B56CF2" w:rsidP="001A3026">
            <w:pPr>
              <w:jc w:val="center"/>
              <w:rPr>
                <w:rFonts w:ascii="Georgia" w:hAnsi="Georgia"/>
                <w:color w:val="0070C0"/>
              </w:rPr>
            </w:pPr>
          </w:p>
        </w:tc>
      </w:tr>
      <w:tr w:rsidR="0066664D" w:rsidRPr="0018287B" w14:paraId="3E870932" w14:textId="77777777" w:rsidTr="5BB6EBC0">
        <w:tc>
          <w:tcPr>
            <w:tcW w:w="7785" w:type="dxa"/>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Listenabsatz"/>
              <w:numPr>
                <w:ilvl w:val="0"/>
                <w:numId w:val="69"/>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Listenabsatz"/>
              <w:numPr>
                <w:ilvl w:val="0"/>
                <w:numId w:val="69"/>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Listenabsatz"/>
              <w:numPr>
                <w:ilvl w:val="0"/>
                <w:numId w:val="69"/>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Listenabsatz"/>
              <w:numPr>
                <w:ilvl w:val="0"/>
                <w:numId w:val="69"/>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Listenabsatz"/>
              <w:tabs>
                <w:tab w:val="left" w:pos="460"/>
              </w:tabs>
              <w:ind w:left="0" w:firstLine="35"/>
              <w:rPr>
                <w:rFonts w:ascii="Georgia" w:hAnsi="Georgia"/>
                <w:color w:val="4F81BD" w:themeColor="accent1"/>
              </w:rPr>
            </w:pPr>
          </w:p>
          <w:p w14:paraId="3A68E1D3" w14:textId="4A9DDFBF" w:rsidR="006F2610" w:rsidRPr="00586D06" w:rsidRDefault="006F2610" w:rsidP="006F2610">
            <w:pPr>
              <w:pStyle w:val="Listenabsatz"/>
              <w:tabs>
                <w:tab w:val="left" w:pos="460"/>
              </w:tabs>
              <w:ind w:left="0" w:firstLine="35"/>
              <w:rPr>
                <w:rFonts w:ascii="Georgia" w:hAnsi="Georgia"/>
                <w:color w:val="4F81BD" w:themeColor="accent1"/>
              </w:rPr>
            </w:pPr>
            <w:r w:rsidRPr="00586D06">
              <w:rPr>
                <w:rFonts w:ascii="Georgia" w:hAnsi="Georgia"/>
                <w:color w:val="4F81BD" w:themeColor="accent1"/>
              </w:rPr>
              <w:lastRenderedPageBreak/>
              <w:t>If voting shares are different from ownership shares, add information above.</w:t>
            </w:r>
          </w:p>
        </w:tc>
        <w:tc>
          <w:tcPr>
            <w:tcW w:w="1683" w:type="dxa"/>
          </w:tcPr>
          <w:p w14:paraId="64AC3C02" w14:textId="77777777" w:rsidR="0066664D" w:rsidRDefault="0066664D" w:rsidP="001A3026">
            <w:pPr>
              <w:jc w:val="center"/>
              <w:rPr>
                <w:rFonts w:ascii="Georgia" w:hAnsi="Georgia"/>
                <w:color w:val="0070C0"/>
              </w:rPr>
            </w:pPr>
          </w:p>
        </w:tc>
      </w:tr>
      <w:tr w:rsidR="00B56CF2" w:rsidRPr="0018287B" w14:paraId="435BDDDF" w14:textId="77777777" w:rsidTr="5BB6EBC0">
        <w:tc>
          <w:tcPr>
            <w:tcW w:w="7785" w:type="dxa"/>
          </w:tcPr>
          <w:p w14:paraId="27F7E240" w14:textId="05D4A9DC" w:rsidR="00B56CF2" w:rsidRDefault="00B56CF2" w:rsidP="00EE0D5E">
            <w:pPr>
              <w:pStyle w:val="Listenabsatz"/>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5BB6EBC0">
        <w:tc>
          <w:tcPr>
            <w:tcW w:w="7785" w:type="dxa"/>
          </w:tcPr>
          <w:p w14:paraId="58762E15" w14:textId="68F82826" w:rsidR="00B56CF2" w:rsidRDefault="00B56CF2" w:rsidP="00EE0D5E">
            <w:pPr>
              <w:pStyle w:val="Listenabsatz"/>
              <w:tabs>
                <w:tab w:val="left" w:pos="177"/>
              </w:tabs>
              <w:ind w:left="35"/>
              <w:rPr>
                <w:rFonts w:ascii="Georgia" w:hAnsi="Georgia"/>
              </w:rPr>
            </w:pPr>
            <w:r w:rsidRPr="0018287B">
              <w:rPr>
                <w:rFonts w:ascii="Georgia" w:hAnsi="Georgia"/>
              </w:rPr>
              <w:t>The Applicant sells and delivers innovative products, processes or services for his own account and risk.</w:t>
            </w:r>
          </w:p>
        </w:tc>
        <w:tc>
          <w:tcPr>
            <w:tcW w:w="1683" w:type="dxa"/>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5BB6EBC0">
        <w:tc>
          <w:tcPr>
            <w:tcW w:w="7785" w:type="dxa"/>
          </w:tcPr>
          <w:p w14:paraId="1178F6C6" w14:textId="3B60AD31" w:rsidR="001A3026" w:rsidRPr="0018287B" w:rsidRDefault="001A3026" w:rsidP="5BB6EBC0">
            <w:pPr>
              <w:tabs>
                <w:tab w:val="left" w:pos="540"/>
              </w:tabs>
              <w:rPr>
                <w:rFonts w:ascii="Georgia" w:eastAsia="Georgia" w:hAnsi="Georgia" w:cs="Georgia"/>
              </w:rPr>
            </w:pPr>
            <w:del w:id="22" w:author="Johannes Krohn" w:date="2025-09-04T10:22:00Z">
              <w:r w:rsidRPr="5BB6EBC0" w:rsidDel="5AC9C4B3">
                <w:rPr>
                  <w:rFonts w:ascii="Georgia" w:hAnsi="Georgia"/>
                </w:rPr>
                <w:delText>The Applicant does not conduct business activities promoting, or being related to, alcohol, tobacco, religion, politics, intolerance, violence, firearms</w:delText>
              </w:r>
              <w:r w:rsidRPr="5BB6EBC0" w:rsidDel="41E80A89">
                <w:rPr>
                  <w:rFonts w:ascii="Georgia" w:hAnsi="Georgia"/>
                </w:rPr>
                <w:delText xml:space="preserve"> or other weapons</w:delText>
              </w:r>
              <w:r w:rsidRPr="5BB6EBC0" w:rsidDel="5AC9C4B3">
                <w:rPr>
                  <w:rFonts w:ascii="Georgia" w:hAnsi="Georgia"/>
                </w:rPr>
                <w:delText>, pornography, obscenity, gambling or illegal drugs.</w:delText>
              </w:r>
            </w:del>
            <w:ins w:id="23" w:author="Johannes Krohn" w:date="2025-09-04T10:22:00Z">
              <w:r w:rsidR="32DB8BE6" w:rsidRPr="5BB6EBC0">
                <w:rPr>
                  <w:rFonts w:ascii="Georgia" w:eastAsia="Georgia" w:hAnsi="Georgia" w:cs="Georgia"/>
                  <w:color w:val="000000" w:themeColor="text1"/>
                </w:rPr>
                <w:t xml:space="preserve"> The Applicant does not conduct business activities promoting, or being related to, the production nor exploitation of alcohol, illegal drugs, tobacco, pornography, or gambling. The Applicant’s business activities shall also refrain from addressing topics related to war, religion, politics, intolerance, violence and obscenity.</w:t>
              </w:r>
            </w:ins>
          </w:p>
        </w:tc>
        <w:tc>
          <w:tcPr>
            <w:tcW w:w="1683" w:type="dxa"/>
          </w:tcPr>
          <w:p w14:paraId="689FD083"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5BB6EBC0" w14:paraId="32CE1068" w14:textId="77777777" w:rsidTr="5BB6EBC0">
        <w:trPr>
          <w:trHeight w:val="300"/>
          <w:ins w:id="24" w:author="Johannes Krohn" w:date="2025-09-04T10:22:00Z"/>
        </w:trPr>
        <w:tc>
          <w:tcPr>
            <w:tcW w:w="7785" w:type="dxa"/>
          </w:tcPr>
          <w:p w14:paraId="551AA717" w14:textId="61BCAB33" w:rsidR="2BA8A3CB" w:rsidRDefault="2BA8A3CB">
            <w:pPr>
              <w:tabs>
                <w:tab w:val="left" w:pos="540"/>
              </w:tabs>
              <w:rPr>
                <w:ins w:id="25" w:author="Johannes Krohn" w:date="2025-09-04T10:22:00Z" w16du:dateUtc="2025-09-04T10:22:45Z"/>
                <w:rFonts w:ascii="Georgia" w:eastAsia="Georgia" w:hAnsi="Georgia" w:cs="Georgia"/>
              </w:rPr>
              <w:pPrChange w:id="26" w:author="Johannes Krohn" w:date="2025-09-04T10:22:00Z">
                <w:pPr/>
              </w:pPrChange>
            </w:pPr>
            <w:ins w:id="27" w:author="Johannes Krohn" w:date="2025-09-04T10:22:00Z">
              <w:r w:rsidRPr="5BB6EBC0">
                <w:rPr>
                  <w:rFonts w:ascii="Georgia" w:eastAsia="Georgia" w:hAnsi="Georgia" w:cs="Georgia"/>
                  <w:color w:val="000000" w:themeColor="text1"/>
                </w:rPr>
                <w:t>Neither the Incubation nor the Incentive funding shall be used for military activities. This means that the Applicant’s business application shall be exclusively for peaceful activities and not include any military activities at the time of application to and incubation in an ESA BIC.</w:t>
              </w:r>
            </w:ins>
          </w:p>
          <w:p w14:paraId="65D2807B" w14:textId="6803379C" w:rsidR="5BB6EBC0" w:rsidRDefault="5BB6EBC0" w:rsidP="5BB6EBC0">
            <w:pPr>
              <w:rPr>
                <w:rFonts w:ascii="Georgia" w:hAnsi="Georgia"/>
              </w:rPr>
            </w:pPr>
          </w:p>
        </w:tc>
        <w:tc>
          <w:tcPr>
            <w:tcW w:w="1683" w:type="dxa"/>
          </w:tcPr>
          <w:p w14:paraId="6EA7A141" w14:textId="36D3486F" w:rsidR="2BA8A3CB" w:rsidRDefault="2BA8A3CB" w:rsidP="5BB6EBC0">
            <w:pPr>
              <w:jc w:val="center"/>
              <w:rPr>
                <w:ins w:id="28" w:author="Johannes Krohn" w:date="2025-09-04T10:22:00Z" w16du:dateUtc="2025-09-04T10:22:53Z"/>
                <w:rFonts w:ascii="Georgia" w:hAnsi="Georgia"/>
                <w:color w:val="0070C0"/>
              </w:rPr>
            </w:pPr>
            <w:ins w:id="29" w:author="Johannes Krohn" w:date="2025-09-04T10:22:00Z">
              <w:r w:rsidRPr="5BB6EBC0">
                <w:rPr>
                  <w:rFonts w:ascii="Georgia" w:hAnsi="Georgia"/>
                  <w:color w:val="0070C0"/>
                </w:rPr>
                <w:t>[compliant]</w:t>
              </w:r>
            </w:ins>
          </w:p>
          <w:p w14:paraId="783EA75E" w14:textId="78E3879F" w:rsidR="5BB6EBC0" w:rsidRDefault="5BB6EBC0" w:rsidP="5BB6EBC0">
            <w:pPr>
              <w:jc w:val="center"/>
              <w:rPr>
                <w:rFonts w:ascii="Georgia" w:hAnsi="Georgia"/>
                <w:color w:val="0070C0"/>
              </w:rPr>
            </w:pPr>
          </w:p>
        </w:tc>
      </w:tr>
      <w:tr w:rsidR="006F2610" w:rsidRPr="0018287B" w14:paraId="3E222E2E" w14:textId="77777777" w:rsidTr="5BB6EBC0">
        <w:tc>
          <w:tcPr>
            <w:tcW w:w="7785" w:type="dxa"/>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5BB6EBC0">
        <w:tc>
          <w:tcPr>
            <w:tcW w:w="7785" w:type="dxa"/>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The Applicant is able to communicate in English.</w:t>
            </w:r>
          </w:p>
        </w:tc>
        <w:tc>
          <w:tcPr>
            <w:tcW w:w="1683" w:type="dxa"/>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5BB6EBC0">
        <w:tc>
          <w:tcPr>
            <w:tcW w:w="7785" w:type="dxa"/>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5BB6EBC0">
        <w:tc>
          <w:tcPr>
            <w:tcW w:w="7785" w:type="dxa"/>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Funotenzeichen"/>
                <w:rFonts w:ascii="Georgia" w:eastAsia="MS Mincho" w:hAnsi="Georgia"/>
                <w:lang w:val="en-US" w:eastAsia="en-US"/>
              </w:rPr>
              <w:footnoteReference w:id="3"/>
            </w:r>
          </w:p>
        </w:tc>
        <w:tc>
          <w:tcPr>
            <w:tcW w:w="1683" w:type="dxa"/>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5BB6EBC0">
        <w:tc>
          <w:tcPr>
            <w:tcW w:w="7785" w:type="dxa"/>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1683" w:type="dxa"/>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5BB6EBC0">
        <w:tc>
          <w:tcPr>
            <w:tcW w:w="7785" w:type="dxa"/>
          </w:tcPr>
          <w:p w14:paraId="5DED6B90" w14:textId="2B754A97" w:rsidR="001A3026" w:rsidRPr="0018287B" w:rsidRDefault="001A3026" w:rsidP="5BB6EBC0">
            <w:pPr>
              <w:rPr>
                <w:ins w:id="30" w:author="Johannes Krohn" w:date="2025-09-04T10:27:00Z" w16du:dateUtc="2025-09-04T10:27:34Z"/>
                <w:rFonts w:ascii="Georgia" w:eastAsia="Georgia" w:hAnsi="Georgia" w:cs="Georgia"/>
                <w:color w:val="000000" w:themeColor="text1"/>
              </w:rPr>
            </w:pPr>
            <w:del w:id="31" w:author="Johannes Krohn" w:date="2025-09-04T10:27:00Z">
              <w:r w:rsidRPr="5BB6EBC0" w:rsidDel="5AC9C4B3">
                <w:rPr>
                  <w:rFonts w:ascii="Georgia" w:hAnsi="Georgia"/>
                </w:rPr>
                <w:delText xml:space="preserve">The Applicant </w:delText>
              </w:r>
              <w:r w:rsidRPr="5BB6EBC0" w:rsidDel="4E5450A5">
                <w:rPr>
                  <w:rFonts w:ascii="Georgia" w:hAnsi="Georgia"/>
                </w:rPr>
                <w:delText>is not and undertakes</w:delText>
              </w:r>
              <w:r w:rsidRPr="5BB6EBC0" w:rsidDel="5AC9C4B3">
                <w:rPr>
                  <w:rFonts w:ascii="Georgia" w:hAnsi="Georgia"/>
                </w:rPr>
                <w:delText xml:space="preserve"> not to be hosted in another business incubator</w:delText>
              </w:r>
              <w:r w:rsidRPr="5BB6EBC0" w:rsidDel="02200F7B">
                <w:rPr>
                  <w:rFonts w:ascii="Georgia" w:hAnsi="Georgia"/>
                </w:rPr>
                <w:delText xml:space="preserve"> (including any other ESA BIC)</w:delText>
              </w:r>
              <w:r w:rsidRPr="5BB6EBC0" w:rsidDel="5AC9C4B3">
                <w:rPr>
                  <w:rFonts w:ascii="Georgia" w:hAnsi="Georgia"/>
                </w:rPr>
                <w:delText>, or entity or organisation providing similar support, for the duration of the incubation contract. (Participation in complementary programmes may be agreed upon on a case-by-case basis).</w:delText>
              </w:r>
            </w:del>
            <w:ins w:id="32" w:author="Johannes Krohn" w:date="2025-09-04T10:27:00Z">
              <w:r w:rsidR="5556E27B" w:rsidRPr="5BB6EBC0">
                <w:rPr>
                  <w:rFonts w:ascii="Georgia" w:eastAsia="Georgia" w:hAnsi="Georgia" w:cs="Georgia"/>
                  <w:color w:val="000000" w:themeColor="text1"/>
                </w:rPr>
                <w:t xml:space="preserve"> The Applicant is not and undertakes not to be hosted in another business incubator (including any other ESA BIC), or entity or organisation providing similar support, for the duration of the incubation contract. </w:t>
              </w:r>
            </w:ins>
          </w:p>
          <w:p w14:paraId="39605E1F" w14:textId="4E53551D" w:rsidR="001A3026" w:rsidRPr="0018287B" w:rsidRDefault="5556E27B">
            <w:pPr>
              <w:rPr>
                <w:ins w:id="33" w:author="Johannes Krohn" w:date="2025-09-04T10:27:00Z" w16du:dateUtc="2025-09-04T10:27:34Z"/>
                <w:rFonts w:ascii="Georgia" w:eastAsia="Georgia" w:hAnsi="Georgia" w:cs="Georgia"/>
                <w:color w:val="000000" w:themeColor="text1"/>
              </w:rPr>
            </w:pPr>
            <w:ins w:id="34" w:author="Johannes Krohn" w:date="2025-09-04T10:27:00Z">
              <w:r w:rsidRPr="5BB6EBC0">
                <w:rPr>
                  <w:rFonts w:ascii="Georgia" w:eastAsia="Georgia" w:hAnsi="Georgia" w:cs="Georgia"/>
                  <w:color w:val="000000" w:themeColor="text1"/>
                </w:rPr>
                <w:t>This implies that applications shall not be done to more than one ESA BIC at a time. Only when an application has been evaluated and rejected, a new application to another ESA BIC is allowed.</w:t>
              </w:r>
            </w:ins>
          </w:p>
          <w:p w14:paraId="437E7FBB" w14:textId="59794F41" w:rsidR="001A3026" w:rsidRPr="0018287B" w:rsidRDefault="5556E27B">
            <w:pPr>
              <w:rPr>
                <w:rFonts w:ascii="Georgia" w:eastAsia="Georgia" w:hAnsi="Georgia" w:cs="Georgia"/>
                <w:color w:val="000000" w:themeColor="text1"/>
              </w:rPr>
            </w:pPr>
            <w:ins w:id="35" w:author="Johannes Krohn" w:date="2025-09-04T10:27:00Z">
              <w:r w:rsidRPr="5BB6EBC0">
                <w:rPr>
                  <w:rFonts w:ascii="Georgia" w:eastAsia="Georgia" w:hAnsi="Georgia" w:cs="Georgia"/>
                  <w:color w:val="000000" w:themeColor="text1"/>
                </w:rPr>
                <w:t>(Participation to complementary programmes may be agreed upon on a case-by-case basis).</w:t>
              </w:r>
            </w:ins>
          </w:p>
        </w:tc>
        <w:tc>
          <w:tcPr>
            <w:tcW w:w="1683" w:type="dxa"/>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5BB6EBC0">
        <w:tc>
          <w:tcPr>
            <w:tcW w:w="7785" w:type="dxa"/>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5BB6EBC0">
        <w:tc>
          <w:tcPr>
            <w:tcW w:w="7785" w:type="dxa"/>
          </w:tcPr>
          <w:p w14:paraId="4EF4A337" w14:textId="77777777" w:rsidR="001A3026" w:rsidRPr="0018287B" w:rsidRDefault="001A3026" w:rsidP="001A3026">
            <w:pPr>
              <w:rPr>
                <w:rFonts w:ascii="Georgia" w:hAnsi="Georgia"/>
              </w:rPr>
            </w:pPr>
            <w:r w:rsidRPr="0018287B">
              <w:rPr>
                <w:rFonts w:ascii="Georgia" w:hAnsi="Georgia"/>
              </w:rPr>
              <w:lastRenderedPageBreak/>
              <w:t>The Funding is granted in net amounts (not including VAT).</w:t>
            </w:r>
          </w:p>
        </w:tc>
        <w:tc>
          <w:tcPr>
            <w:tcW w:w="1683" w:type="dxa"/>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5BB6EBC0">
        <w:tc>
          <w:tcPr>
            <w:tcW w:w="7785" w:type="dxa"/>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5BB6EBC0">
        <w:tc>
          <w:tcPr>
            <w:tcW w:w="7785" w:type="dxa"/>
          </w:tcPr>
          <w:p w14:paraId="62A6E053" w14:textId="2F0DD879" w:rsidR="006F2610" w:rsidRPr="0018287B" w:rsidRDefault="3CC58187" w:rsidP="5BB6EBC0">
            <w:pPr>
              <w:rPr>
                <w:ins w:id="36" w:author="Johannes Krohn" w:date="2025-09-04T10:29:00Z" w16du:dateUtc="2025-09-04T10:29:25Z"/>
                <w:rFonts w:ascii="Georgia" w:eastAsia="Georgia" w:hAnsi="Georgia" w:cs="Georgia"/>
                <w:color w:val="4F81BD" w:themeColor="accent1"/>
              </w:rPr>
            </w:pPr>
            <w:r w:rsidRPr="5BB6EBC0">
              <w:rPr>
                <w:rFonts w:ascii="Georgia" w:hAnsi="Georgia"/>
              </w:rPr>
              <w:t>In case the Applicant has applied to an ESA BIC before, the Applicant has informed ESA BIC</w:t>
            </w:r>
            <w:r w:rsidR="11F82488" w:rsidRPr="5BB6EBC0">
              <w:rPr>
                <w:rFonts w:ascii="Georgia" w:hAnsi="Georgia"/>
              </w:rPr>
              <w:t xml:space="preserve"> </w:t>
            </w:r>
            <w:r w:rsidR="00803983" w:rsidRPr="5BB6EBC0">
              <w:rPr>
                <w:rFonts w:ascii="Georgia" w:hAnsi="Georgia"/>
              </w:rPr>
              <w:t>Northern Germany</w:t>
            </w:r>
            <w:r w:rsidRPr="5BB6EBC0">
              <w:rPr>
                <w:rFonts w:ascii="Georgia" w:hAnsi="Georgia"/>
              </w:rPr>
              <w:t xml:space="preserve"> about this in advance of the application. Provide details here</w:t>
            </w:r>
            <w:r w:rsidR="5FCFF77C" w:rsidRPr="5BB6EBC0">
              <w:rPr>
                <w:rFonts w:ascii="Georgia" w:hAnsi="Georgia"/>
              </w:rPr>
              <w:t xml:space="preserve"> </w:t>
            </w:r>
            <w:ins w:id="37" w:author="Johannes Krohn" w:date="2025-09-04T10:28:00Z">
              <w:r w:rsidR="03125B2A" w:rsidRPr="5BB6EBC0">
                <w:rPr>
                  <w:rFonts w:ascii="Georgia" w:hAnsi="Georgia"/>
                </w:rPr>
                <w:t>and in the attachment (resubmission summary)</w:t>
              </w:r>
            </w:ins>
            <w:del w:id="38" w:author="Johannes Krohn" w:date="2025-09-04T10:28:00Z">
              <w:r w:rsidR="006F2610" w:rsidRPr="5BB6EBC0" w:rsidDel="5FCFF77C">
                <w:rPr>
                  <w:rFonts w:ascii="Georgia" w:hAnsi="Georgia"/>
                </w:rPr>
                <w:delText>of</w:delText>
              </w:r>
            </w:del>
            <w:r w:rsidR="5FCFF77C" w:rsidRPr="5BB6EBC0">
              <w:rPr>
                <w:rFonts w:ascii="Georgia" w:hAnsi="Georgia"/>
                <w:color w:val="4F81BD" w:themeColor="accent1"/>
              </w:rPr>
              <w:t xml:space="preserve">: </w:t>
            </w:r>
            <w:del w:id="39" w:author="Johannes Krohn" w:date="2025-09-04T10:29:00Z">
              <w:r w:rsidR="006F2610" w:rsidRPr="5BB6EBC0" w:rsidDel="3CC58187">
                <w:rPr>
                  <w:rFonts w:ascii="Georgia" w:hAnsi="Georgia"/>
                  <w:color w:val="4F81BD" w:themeColor="accent1"/>
                </w:rPr>
                <w:delText>[Which ESA BIC], [When application took place], [Name of proposal]</w:delText>
              </w:r>
              <w:r w:rsidR="006F2610" w:rsidRPr="5BB6EBC0" w:rsidDel="00586D06">
                <w:rPr>
                  <w:rFonts w:ascii="Georgia" w:hAnsi="Georgia"/>
                  <w:color w:val="4F81BD" w:themeColor="accent1"/>
                </w:rPr>
                <w:delText xml:space="preserve"> </w:delText>
              </w:r>
              <w:r w:rsidR="006F2610" w:rsidRPr="5BB6EBC0" w:rsidDel="5FCFF77C">
                <w:rPr>
                  <w:rFonts w:ascii="Georgia" w:hAnsi="Georgia"/>
                  <w:color w:val="4F81BD" w:themeColor="accent1"/>
                </w:rPr>
                <w:delText xml:space="preserve">and attach a one-page summary to the end of this cover letter outlining the key actions and progress that has been made since the previous application. </w:delText>
              </w:r>
            </w:del>
            <w:ins w:id="40" w:author="Johannes Krohn" w:date="2025-09-04T10:29:00Z">
              <w:r w:rsidR="62D679BE" w:rsidRPr="5BB6EBC0">
                <w:rPr>
                  <w:rFonts w:ascii="Georgia" w:eastAsia="Georgia" w:hAnsi="Georgia" w:cs="Georgia"/>
                  <w:color w:val="4F81BD" w:themeColor="accent1"/>
                </w:rPr>
                <w:t>[Which ESA BIC], [When application took place], [Name of proposal] [OR N/A]</w:t>
              </w:r>
            </w:ins>
          </w:p>
          <w:p w14:paraId="404F511B" w14:textId="2A8D2089" w:rsidR="006F2610" w:rsidRPr="0018287B" w:rsidRDefault="62D679BE">
            <w:pPr>
              <w:rPr>
                <w:rFonts w:ascii="Georgia" w:eastAsia="Georgia" w:hAnsi="Georgia" w:cs="Georgia"/>
                <w:color w:val="4F81BD" w:themeColor="accent1"/>
              </w:rPr>
            </w:pPr>
            <w:commentRangeStart w:id="41"/>
            <w:ins w:id="42" w:author="Johannes Krohn" w:date="2025-09-04T10:29:00Z">
              <w:r w:rsidRPr="00C746B0">
                <w:rPr>
                  <w:rFonts w:ascii="Georgia" w:eastAsia="Georgia" w:hAnsi="Georgia" w:cs="Georgia"/>
                  <w:rPrChange w:id="43" w:author="Gabriele Moehlenkamp" w:date="2025-09-04T15:03:00Z" w16du:dateUtc="2025-09-04T13:03:00Z">
                    <w:rPr>
                      <w:rFonts w:ascii="Georgia" w:eastAsia="Georgia" w:hAnsi="Georgia" w:cs="Georgia"/>
                      <w:color w:val="4F81BD" w:themeColor="accent1"/>
                    </w:rPr>
                  </w:rPrChange>
                </w:rPr>
                <w:t>In addition, the Applicant has as part of this application provided an explanation on how feedback to the previous application has been taken into account and, if applicable, to which extent the application at hand contains any new material.</w:t>
              </w:r>
            </w:ins>
            <w:commentRangeEnd w:id="41"/>
            <w:r w:rsidR="00F4344E">
              <w:rPr>
                <w:rStyle w:val="Kommentarzeichen"/>
              </w:rPr>
              <w:commentReference w:id="41"/>
            </w:r>
          </w:p>
        </w:tc>
        <w:tc>
          <w:tcPr>
            <w:tcW w:w="1683" w:type="dxa"/>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5BB6EBC0">
        <w:tc>
          <w:tcPr>
            <w:tcW w:w="7785" w:type="dxa"/>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tcPr>
          <w:p w14:paraId="458CFB57" w14:textId="1D5C466F" w:rsidR="00AF1E4C" w:rsidRPr="002E60CE" w:rsidRDefault="00AF1E4C" w:rsidP="005E293B">
            <w:pPr>
              <w:rPr>
                <w:rFonts w:ascii="Georgia" w:hAnsi="Georgia"/>
                <w:color w:val="000000" w:themeColor="text1"/>
              </w:rPr>
            </w:pPr>
            <w:r w:rsidRPr="002E60CE">
              <w:rPr>
                <w:rFonts w:ascii="Georgia" w:hAnsi="Georgia"/>
                <w:b/>
                <w:color w:val="000000" w:themeColor="text1"/>
              </w:rPr>
              <w:t>ESA BIC</w:t>
            </w:r>
            <w:r w:rsidR="00454B96">
              <w:rPr>
                <w:rFonts w:ascii="Georgia" w:hAnsi="Georgia"/>
                <w:color w:val="000000" w:themeColor="text1"/>
              </w:rPr>
              <w:t xml:space="preserve"> </w:t>
            </w:r>
            <w:r w:rsidR="00803983">
              <w:rPr>
                <w:rFonts w:ascii="Georgia" w:hAnsi="Georgia"/>
                <w:b/>
                <w:color w:val="000000" w:themeColor="text1"/>
              </w:rPr>
              <w:t>Northern Germany</w:t>
            </w:r>
            <w:r w:rsidRPr="002E60CE">
              <w:rPr>
                <w:rFonts w:ascii="Georgia" w:hAnsi="Georgia"/>
                <w:color w:val="000000" w:themeColor="text1"/>
              </w:rPr>
              <w:t xml:space="preserve"> </w:t>
            </w:r>
            <w:r w:rsidRPr="002E60CE">
              <w:rPr>
                <w:rFonts w:ascii="Georgia" w:hAnsi="Georgia"/>
                <w:b/>
                <w:color w:val="000000" w:themeColor="text1"/>
              </w:rPr>
              <w:t>Specific Application Requirements</w:t>
            </w:r>
          </w:p>
        </w:tc>
        <w:tc>
          <w:tcPr>
            <w:tcW w:w="1683" w:type="dxa"/>
            <w:tcBorders>
              <w:top w:val="single" w:sz="4" w:space="0" w:color="auto"/>
            </w:tcBorders>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007B186A">
        <w:tc>
          <w:tcPr>
            <w:tcW w:w="7785" w:type="dxa"/>
          </w:tcPr>
          <w:p w14:paraId="4FC4978E" w14:textId="14928EDC" w:rsidR="00AF1E4C" w:rsidRPr="002E60CE" w:rsidRDefault="00AF1E4C" w:rsidP="005E293B">
            <w:pPr>
              <w:rPr>
                <w:rFonts w:ascii="Georgia" w:hAnsi="Georgia"/>
                <w:color w:val="000000" w:themeColor="text1"/>
                <w:highlight w:val="yellow"/>
              </w:rPr>
            </w:pPr>
            <w:r w:rsidRPr="005E4A42">
              <w:rPr>
                <w:rFonts w:ascii="Georgia" w:hAnsi="Georgia"/>
                <w:color w:val="000000" w:themeColor="text1"/>
              </w:rPr>
              <w:t>The authorized representative of the Applicant must become a resident of</w:t>
            </w:r>
            <w:r w:rsidR="00803983" w:rsidRPr="005E4A42">
              <w:rPr>
                <w:rFonts w:ascii="Georgia" w:hAnsi="Georgia"/>
                <w:color w:val="000000" w:themeColor="text1"/>
              </w:rPr>
              <w:t xml:space="preserve"> Germany</w:t>
            </w:r>
            <w:r w:rsidRPr="005E4A42">
              <w:rPr>
                <w:rFonts w:ascii="Georgia" w:hAnsi="Georgia"/>
                <w:color w:val="000000" w:themeColor="text1"/>
              </w:rPr>
              <w:t xml:space="preserve"> before signing an Incubation Contract.</w:t>
            </w:r>
          </w:p>
        </w:tc>
        <w:tc>
          <w:tcPr>
            <w:tcW w:w="1683" w:type="dxa"/>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625352DE" w14:textId="77777777" w:rsidTr="007B186A">
        <w:tc>
          <w:tcPr>
            <w:tcW w:w="7785" w:type="dxa"/>
          </w:tcPr>
          <w:p w14:paraId="37CB334B" w14:textId="2A4C57B8" w:rsidR="00AF1E4C" w:rsidRPr="005E4A42" w:rsidRDefault="006042F0" w:rsidP="005E293B">
            <w:pPr>
              <w:rPr>
                <w:rFonts w:ascii="Georgia" w:hAnsi="Georgia"/>
                <w:color w:val="000000" w:themeColor="text1"/>
              </w:rPr>
            </w:pPr>
            <w:r w:rsidRPr="00BA5E6C">
              <w:rPr>
                <w:rStyle w:val="normaltextrun"/>
                <w:rFonts w:ascii="Georgia" w:hAnsi="Georgia"/>
                <w:color w:val="000000"/>
                <w:shd w:val="clear" w:color="auto" w:fill="FFFFFF"/>
              </w:rPr>
              <w:t>The Company has to be located at (one of) the incubator facilities of ESA BIC Northern Germany.</w:t>
            </w:r>
          </w:p>
        </w:tc>
        <w:tc>
          <w:tcPr>
            <w:tcW w:w="1683" w:type="dxa"/>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821B83" w:rsidRPr="0018287B" w14:paraId="26ABFE2C" w14:textId="77777777" w:rsidTr="007B186A">
        <w:tc>
          <w:tcPr>
            <w:tcW w:w="7785" w:type="dxa"/>
          </w:tcPr>
          <w:p w14:paraId="621AFAED" w14:textId="4DCDEB5C" w:rsidR="00821B83" w:rsidRPr="005E4A42" w:rsidRDefault="00E22BF5" w:rsidP="005E293B">
            <w:pPr>
              <w:rPr>
                <w:rFonts w:ascii="Georgia" w:hAnsi="Georgia"/>
              </w:rPr>
            </w:pPr>
            <w:r w:rsidRPr="005E4A42">
              <w:rPr>
                <w:rFonts w:ascii="Georgia" w:eastAsia="MS Mincho" w:hAnsi="Georgia"/>
                <w:lang w:val="en-US" w:eastAsia="en-US"/>
              </w:rPr>
              <w:t xml:space="preserve">The Applicant has been in dialogue with ESA BIC </w:t>
            </w:r>
            <w:r w:rsidR="0039589C" w:rsidRPr="005E4A42">
              <w:rPr>
                <w:rFonts w:ascii="Georgia" w:eastAsia="MS Mincho" w:hAnsi="Georgia"/>
                <w:lang w:val="en-US" w:eastAsia="en-US"/>
              </w:rPr>
              <w:t>Northern Germany</w:t>
            </w:r>
            <w:r w:rsidRPr="005E4A42">
              <w:rPr>
                <w:rFonts w:ascii="Georgia" w:eastAsia="MS Mincho" w:hAnsi="Georgia"/>
                <w:lang w:val="en-US" w:eastAsia="en-US"/>
              </w:rPr>
              <w:t xml:space="preserve"> prior to submitting the application.</w:t>
            </w:r>
          </w:p>
        </w:tc>
        <w:tc>
          <w:tcPr>
            <w:tcW w:w="1683" w:type="dxa"/>
          </w:tcPr>
          <w:p w14:paraId="401953AE" w14:textId="45CBFBA5" w:rsidR="00821B83" w:rsidRPr="0018287B" w:rsidRDefault="00E65DE6" w:rsidP="005E293B">
            <w:pPr>
              <w:jc w:val="center"/>
              <w:rPr>
                <w:rFonts w:ascii="Georgia" w:hAnsi="Georgia"/>
                <w:color w:val="0070C0"/>
              </w:rPr>
            </w:pPr>
            <w:r w:rsidRPr="0018287B">
              <w:rPr>
                <w:rFonts w:ascii="Georgia" w:hAnsi="Georgia"/>
                <w:color w:val="0070C0"/>
              </w:rPr>
              <w:t>[compliant]</w:t>
            </w:r>
          </w:p>
        </w:tc>
      </w:tr>
      <w:tr w:rsidR="00E22BF5" w:rsidRPr="0018287B" w14:paraId="484DC612" w14:textId="77777777" w:rsidTr="007B186A">
        <w:tc>
          <w:tcPr>
            <w:tcW w:w="7785" w:type="dxa"/>
          </w:tcPr>
          <w:p w14:paraId="10A7CD9E" w14:textId="436E23FC" w:rsidR="00E22BF5" w:rsidRPr="005E4A42" w:rsidRDefault="00E22BF5" w:rsidP="005E293B">
            <w:pPr>
              <w:rPr>
                <w:rFonts w:ascii="Georgia" w:hAnsi="Georgia"/>
              </w:rPr>
            </w:pPr>
            <w:r w:rsidRPr="00BA5E6C">
              <w:rPr>
                <w:rStyle w:val="normaltextrun"/>
                <w:rFonts w:ascii="Georgia" w:hAnsi="Georgia"/>
                <w:color w:val="4F81BD"/>
                <w:shd w:val="clear" w:color="auto" w:fill="FFFFFF"/>
              </w:rPr>
              <w:t>[Choose section (a)</w:t>
            </w:r>
            <w:r w:rsidR="00C83D2C">
              <w:rPr>
                <w:rStyle w:val="normaltextrun"/>
                <w:rFonts w:ascii="Georgia" w:hAnsi="Georgia"/>
                <w:color w:val="4F81BD"/>
                <w:shd w:val="clear" w:color="auto" w:fill="FFFFFF"/>
              </w:rPr>
              <w:t>,</w:t>
            </w:r>
            <w:r w:rsidRPr="00BA5E6C">
              <w:rPr>
                <w:rStyle w:val="normaltextrun"/>
                <w:rFonts w:ascii="Georgia" w:hAnsi="Georgia"/>
                <w:color w:val="4F81BD"/>
                <w:shd w:val="clear" w:color="auto" w:fill="FFFFFF"/>
              </w:rPr>
              <w:t xml:space="preserve"> (b)</w:t>
            </w:r>
            <w:r w:rsidR="00C83D2C">
              <w:rPr>
                <w:rStyle w:val="normaltextrun"/>
                <w:rFonts w:ascii="Georgia" w:hAnsi="Georgia"/>
                <w:color w:val="4F81BD"/>
                <w:shd w:val="clear" w:color="auto" w:fill="FFFFFF"/>
              </w:rPr>
              <w:t xml:space="preserve"> or (c)</w:t>
            </w:r>
            <w:r w:rsidRPr="00BA5E6C">
              <w:rPr>
                <w:rStyle w:val="normaltextrun"/>
                <w:rFonts w:ascii="Georgia" w:hAnsi="Georgia"/>
                <w:color w:val="4F81BD"/>
                <w:shd w:val="clear" w:color="auto" w:fill="FFFFFF"/>
              </w:rPr>
              <w:t>, depending on ESA BIC location]</w:t>
            </w:r>
            <w:r w:rsidRPr="00BA5E6C">
              <w:rPr>
                <w:rStyle w:val="eop"/>
                <w:rFonts w:ascii="Georgia" w:hAnsi="Georgia"/>
                <w:color w:val="4F81BD"/>
                <w:shd w:val="clear" w:color="auto" w:fill="FFFFFF"/>
              </w:rPr>
              <w:t> </w:t>
            </w:r>
          </w:p>
        </w:tc>
        <w:tc>
          <w:tcPr>
            <w:tcW w:w="1683" w:type="dxa"/>
          </w:tcPr>
          <w:p w14:paraId="1087E44B" w14:textId="77777777" w:rsidR="00E22BF5" w:rsidRPr="0018287B" w:rsidRDefault="00E22BF5" w:rsidP="005E293B">
            <w:pPr>
              <w:jc w:val="center"/>
              <w:rPr>
                <w:rFonts w:ascii="Georgia" w:hAnsi="Georgia"/>
                <w:color w:val="0070C0"/>
              </w:rPr>
            </w:pPr>
          </w:p>
        </w:tc>
      </w:tr>
      <w:tr w:rsidR="00973597" w:rsidRPr="0018287B" w14:paraId="4C6A7859" w14:textId="77777777" w:rsidTr="007B186A">
        <w:tc>
          <w:tcPr>
            <w:tcW w:w="7785" w:type="dxa"/>
          </w:tcPr>
          <w:p w14:paraId="66F2569E" w14:textId="62FC0C94" w:rsidR="00973597" w:rsidRPr="005E4A42" w:rsidRDefault="00973597" w:rsidP="005E4A42">
            <w:pPr>
              <w:pStyle w:val="Listenabsatz"/>
              <w:numPr>
                <w:ilvl w:val="0"/>
                <w:numId w:val="71"/>
              </w:numPr>
              <w:rPr>
                <w:rFonts w:ascii="Georgia" w:hAnsi="Georgia"/>
              </w:rPr>
            </w:pPr>
            <w:r w:rsidRPr="00BA5E6C">
              <w:rPr>
                <w:rStyle w:val="normaltextrun"/>
                <w:rFonts w:ascii="Georgia" w:hAnsi="Georgia"/>
                <w:color w:val="000000"/>
                <w:shd w:val="clear" w:color="auto" w:fill="FFFFFF"/>
              </w:rPr>
              <w:t>In case the Applicant has chosen Bremen</w:t>
            </w:r>
            <w:r w:rsidRPr="00BA5E6C">
              <w:rPr>
                <w:rStyle w:val="eop"/>
                <w:rFonts w:ascii="Georgia" w:hAnsi="Georgia"/>
                <w:color w:val="000000"/>
                <w:shd w:val="clear" w:color="auto" w:fill="FFFFFF"/>
              </w:rPr>
              <w:t> </w:t>
            </w:r>
          </w:p>
        </w:tc>
        <w:tc>
          <w:tcPr>
            <w:tcW w:w="1683" w:type="dxa"/>
          </w:tcPr>
          <w:p w14:paraId="79F1CDA0" w14:textId="77777777" w:rsidR="00973597" w:rsidRPr="0018287B" w:rsidRDefault="00973597" w:rsidP="005E293B">
            <w:pPr>
              <w:jc w:val="center"/>
              <w:rPr>
                <w:rFonts w:ascii="Georgia" w:hAnsi="Georgia"/>
                <w:color w:val="0070C0"/>
              </w:rPr>
            </w:pPr>
          </w:p>
        </w:tc>
      </w:tr>
      <w:tr w:rsidR="00AF1E4C" w:rsidRPr="0018287B" w14:paraId="054826FB" w14:textId="77777777" w:rsidTr="007B186A">
        <w:tc>
          <w:tcPr>
            <w:tcW w:w="7785" w:type="dxa"/>
          </w:tcPr>
          <w:p w14:paraId="172F2EB2" w14:textId="77777777" w:rsidR="008B1188" w:rsidRDefault="008B1188" w:rsidP="008B1188">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rPr>
              <w:t>The Applicant has to comply with the following conditions for the local part of the incentive, provided by the Ministry of Economic Affairs, Ports and Transformation of the German federal state of Bremen,</w:t>
            </w:r>
            <w:r>
              <w:rPr>
                <w:rStyle w:val="eop"/>
                <w:rFonts w:ascii="Georgia" w:hAnsi="Georgia" w:cs="Segoe UI"/>
              </w:rPr>
              <w:t> </w:t>
            </w:r>
          </w:p>
          <w:p w14:paraId="081F1BD7" w14:textId="77777777" w:rsidR="008B1188" w:rsidRDefault="008B1188" w:rsidP="005E4A42">
            <w:pPr>
              <w:pStyle w:val="paragraph"/>
              <w:numPr>
                <w:ilvl w:val="0"/>
                <w:numId w:val="76"/>
              </w:numPr>
              <w:spacing w:before="0" w:beforeAutospacing="0" w:after="0" w:afterAutospacing="0"/>
              <w:jc w:val="both"/>
              <w:textAlignment w:val="baseline"/>
              <w:rPr>
                <w:rFonts w:ascii="Georgia" w:hAnsi="Georgia" w:cs="Segoe UI"/>
              </w:rPr>
            </w:pPr>
            <w:r>
              <w:rPr>
                <w:rStyle w:val="normaltextrun"/>
                <w:rFonts w:ascii="Georgia" w:hAnsi="Georgia" w:cs="Segoe UI"/>
              </w:rPr>
              <w:t>The company in question must be a small or midsize enterprise (SME).</w:t>
            </w:r>
            <w:r>
              <w:rPr>
                <w:rStyle w:val="eop"/>
                <w:rFonts w:ascii="Georgia" w:hAnsi="Georgia" w:cs="Segoe UI"/>
              </w:rPr>
              <w:t> </w:t>
            </w:r>
          </w:p>
          <w:p w14:paraId="2C7BAAEC" w14:textId="77777777" w:rsidR="008B1188" w:rsidRDefault="008B1188" w:rsidP="005E4A42">
            <w:pPr>
              <w:pStyle w:val="paragraph"/>
              <w:numPr>
                <w:ilvl w:val="0"/>
                <w:numId w:val="76"/>
              </w:numPr>
              <w:spacing w:before="0" w:beforeAutospacing="0" w:after="0" w:afterAutospacing="0"/>
              <w:jc w:val="both"/>
              <w:textAlignment w:val="baseline"/>
              <w:rPr>
                <w:rFonts w:ascii="Georgia" w:hAnsi="Georgia" w:cs="Segoe UI"/>
              </w:rPr>
            </w:pPr>
            <w:r>
              <w:rPr>
                <w:rStyle w:val="normaltextrun"/>
                <w:rFonts w:ascii="Georgia" w:hAnsi="Georgia" w:cs="Segoe UI"/>
              </w:rPr>
              <w:t>Companies that are not considered SMEs within the meaning of the EU definition shall not own more than 25% of the company filing the application.</w:t>
            </w:r>
            <w:r>
              <w:rPr>
                <w:rStyle w:val="eop"/>
                <w:rFonts w:ascii="Georgia" w:hAnsi="Georgia" w:cs="Segoe UI"/>
              </w:rPr>
              <w:t> </w:t>
            </w:r>
          </w:p>
          <w:p w14:paraId="1F58F2D5" w14:textId="77777777" w:rsidR="008B1188" w:rsidRDefault="008B1188" w:rsidP="005E4A42">
            <w:pPr>
              <w:pStyle w:val="paragraph"/>
              <w:numPr>
                <w:ilvl w:val="0"/>
                <w:numId w:val="76"/>
              </w:numPr>
              <w:spacing w:before="0" w:beforeAutospacing="0" w:after="0" w:afterAutospacing="0"/>
              <w:jc w:val="both"/>
              <w:textAlignment w:val="baseline"/>
              <w:rPr>
                <w:rFonts w:ascii="Georgia" w:hAnsi="Georgia" w:cs="Segoe UI"/>
              </w:rPr>
            </w:pPr>
            <w:proofErr w:type="spellStart"/>
            <w:r>
              <w:rPr>
                <w:rStyle w:val="normaltextrun"/>
                <w:rFonts w:ascii="Georgia" w:hAnsi="Georgia" w:cs="Segoe UI"/>
              </w:rPr>
              <w:t>ANBest</w:t>
            </w:r>
            <w:proofErr w:type="spellEnd"/>
            <w:r>
              <w:rPr>
                <w:rStyle w:val="normaltextrun"/>
                <w:rFonts w:ascii="Georgia" w:hAnsi="Georgia" w:cs="Segoe UI"/>
              </w:rPr>
              <w:t>-P</w:t>
            </w:r>
            <w:r>
              <w:rPr>
                <w:rStyle w:val="eop"/>
                <w:rFonts w:ascii="Georgia" w:hAnsi="Georgia" w:cs="Segoe UI"/>
              </w:rPr>
              <w:t> </w:t>
            </w:r>
          </w:p>
          <w:p w14:paraId="326899B7" w14:textId="77777777" w:rsidR="008B1188" w:rsidRDefault="008B1188" w:rsidP="00845E30">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Georgia" w:hAnsi="Georgia" w:cs="Segoe UI"/>
              </w:rPr>
              <w:t xml:space="preserve">The General Supplementary Provisions on Project Subsidies (Allgemeine </w:t>
            </w:r>
            <w:proofErr w:type="spellStart"/>
            <w:r>
              <w:rPr>
                <w:rStyle w:val="normaltextrun"/>
                <w:rFonts w:ascii="Georgia" w:hAnsi="Georgia" w:cs="Segoe UI"/>
              </w:rPr>
              <w:t>Nebenbestimmungen</w:t>
            </w:r>
            <w:proofErr w:type="spellEnd"/>
            <w:r>
              <w:rPr>
                <w:rStyle w:val="normaltextrun"/>
                <w:rFonts w:ascii="Georgia" w:hAnsi="Georgia" w:cs="Segoe UI"/>
              </w:rPr>
              <w:t xml:space="preserve"> für </w:t>
            </w:r>
            <w:proofErr w:type="spellStart"/>
            <w:r>
              <w:rPr>
                <w:rStyle w:val="normaltextrun"/>
                <w:rFonts w:ascii="Georgia" w:hAnsi="Georgia" w:cs="Segoe UI"/>
              </w:rPr>
              <w:t>Zuwendungen</w:t>
            </w:r>
            <w:proofErr w:type="spellEnd"/>
            <w:r>
              <w:rPr>
                <w:rStyle w:val="normaltextrun"/>
                <w:rFonts w:ascii="Georgia" w:hAnsi="Georgia" w:cs="Segoe UI"/>
              </w:rPr>
              <w:t xml:space="preserve"> </w:t>
            </w:r>
            <w:proofErr w:type="spellStart"/>
            <w:r>
              <w:rPr>
                <w:rStyle w:val="normaltextrun"/>
                <w:rFonts w:ascii="Georgia" w:hAnsi="Georgia" w:cs="Segoe UI"/>
              </w:rPr>
              <w:t>zur</w:t>
            </w:r>
            <w:proofErr w:type="spellEnd"/>
            <w:r>
              <w:rPr>
                <w:rStyle w:val="normaltextrun"/>
                <w:rFonts w:ascii="Georgia" w:hAnsi="Georgia" w:cs="Segoe UI"/>
              </w:rPr>
              <w:t xml:space="preserve"> </w:t>
            </w:r>
            <w:proofErr w:type="spellStart"/>
            <w:r>
              <w:rPr>
                <w:rStyle w:val="normaltextrun"/>
                <w:rFonts w:ascii="Georgia" w:hAnsi="Georgia" w:cs="Segoe UI"/>
              </w:rPr>
              <w:t>Projektförderung</w:t>
            </w:r>
            <w:proofErr w:type="spellEnd"/>
            <w:r>
              <w:rPr>
                <w:rStyle w:val="normaltextrun"/>
                <w:rFonts w:ascii="Georgia" w:hAnsi="Georgia" w:cs="Segoe UI"/>
              </w:rPr>
              <w:t xml:space="preserve">, </w:t>
            </w:r>
            <w:proofErr w:type="spellStart"/>
            <w:r>
              <w:rPr>
                <w:rStyle w:val="normaltextrun"/>
                <w:rFonts w:ascii="Georgia" w:hAnsi="Georgia" w:cs="Segoe UI"/>
              </w:rPr>
              <w:t>ANBest</w:t>
            </w:r>
            <w:proofErr w:type="spellEnd"/>
            <w:r>
              <w:rPr>
                <w:rStyle w:val="normaltextrun"/>
                <w:rFonts w:ascii="Georgia" w:hAnsi="Georgia" w:cs="Segoe UI"/>
              </w:rPr>
              <w:t>-P) constitute an essential component of the approval notification process.</w:t>
            </w:r>
            <w:r>
              <w:rPr>
                <w:rStyle w:val="eop"/>
                <w:rFonts w:ascii="Georgia" w:hAnsi="Georgia" w:cs="Segoe UI"/>
              </w:rPr>
              <w:t> </w:t>
            </w:r>
          </w:p>
          <w:p w14:paraId="71DDCE21" w14:textId="77777777" w:rsidR="008B1188" w:rsidRDefault="008B1188" w:rsidP="005E4A42">
            <w:pPr>
              <w:pStyle w:val="paragraph"/>
              <w:numPr>
                <w:ilvl w:val="0"/>
                <w:numId w:val="76"/>
              </w:numPr>
              <w:spacing w:before="0" w:beforeAutospacing="0" w:after="0" w:afterAutospacing="0"/>
              <w:jc w:val="both"/>
              <w:textAlignment w:val="baseline"/>
              <w:rPr>
                <w:rFonts w:ascii="Georgia" w:hAnsi="Georgia" w:cs="Segoe UI"/>
              </w:rPr>
            </w:pPr>
            <w:r>
              <w:rPr>
                <w:rStyle w:val="normaltextrun"/>
                <w:rFonts w:ascii="Georgia" w:hAnsi="Georgia" w:cs="Segoe UI"/>
              </w:rPr>
              <w:t>Subsidies may not be transferred to third parties.</w:t>
            </w:r>
            <w:r>
              <w:rPr>
                <w:rStyle w:val="eop"/>
                <w:rFonts w:ascii="Georgia" w:hAnsi="Georgia" w:cs="Segoe UI"/>
              </w:rPr>
              <w:t> </w:t>
            </w:r>
          </w:p>
          <w:p w14:paraId="6539C138" w14:textId="77777777" w:rsidR="008B1188" w:rsidRDefault="008B1188" w:rsidP="005E4A42">
            <w:pPr>
              <w:pStyle w:val="paragraph"/>
              <w:numPr>
                <w:ilvl w:val="0"/>
                <w:numId w:val="76"/>
              </w:numPr>
              <w:spacing w:before="0" w:beforeAutospacing="0" w:after="0" w:afterAutospacing="0"/>
              <w:textAlignment w:val="baseline"/>
              <w:rPr>
                <w:rFonts w:ascii="Georgia" w:hAnsi="Georgia" w:cs="Segoe UI"/>
              </w:rPr>
            </w:pPr>
            <w:r>
              <w:rPr>
                <w:rStyle w:val="normaltextrun"/>
                <w:rFonts w:ascii="Georgia" w:hAnsi="Georgia" w:cs="Segoe UI"/>
                <w:color w:val="000000"/>
                <w:lang w:val="en-US"/>
              </w:rPr>
              <w:t>The company is not "a firm in difficulty".</w:t>
            </w:r>
            <w:r>
              <w:rPr>
                <w:rStyle w:val="eop"/>
                <w:rFonts w:ascii="Georgia" w:hAnsi="Georgia" w:cs="Segoe UI"/>
                <w:color w:val="000000"/>
              </w:rPr>
              <w:t> </w:t>
            </w:r>
          </w:p>
          <w:p w14:paraId="73B67DA6" w14:textId="77777777" w:rsidR="008B1188" w:rsidRDefault="008B1188" w:rsidP="005E4A42">
            <w:pPr>
              <w:pStyle w:val="paragraph"/>
              <w:numPr>
                <w:ilvl w:val="0"/>
                <w:numId w:val="76"/>
              </w:numPr>
              <w:spacing w:before="0" w:beforeAutospacing="0" w:after="0" w:afterAutospacing="0"/>
              <w:textAlignment w:val="baseline"/>
              <w:rPr>
                <w:rFonts w:ascii="Georgia" w:hAnsi="Georgia" w:cs="Segoe UI"/>
              </w:rPr>
            </w:pPr>
            <w:r>
              <w:rPr>
                <w:rStyle w:val="normaltextrun"/>
                <w:rFonts w:ascii="Georgia" w:hAnsi="Georgia" w:cs="Segoe UI"/>
                <w:lang w:val="en-US"/>
              </w:rPr>
              <w:t>The company must be eligible under the de minimis criteria.</w:t>
            </w:r>
            <w:r>
              <w:rPr>
                <w:rStyle w:val="eop"/>
                <w:rFonts w:ascii="Georgia" w:hAnsi="Georgia" w:cs="Segoe UI"/>
              </w:rPr>
              <w:t> </w:t>
            </w:r>
          </w:p>
          <w:p w14:paraId="3AFF3042" w14:textId="6FCB0721" w:rsidR="008B1188" w:rsidRDefault="008B1188" w:rsidP="005E4A42">
            <w:pPr>
              <w:pStyle w:val="paragraph"/>
              <w:numPr>
                <w:ilvl w:val="0"/>
                <w:numId w:val="76"/>
              </w:numPr>
              <w:spacing w:before="0" w:beforeAutospacing="0" w:after="0" w:afterAutospacing="0"/>
              <w:jc w:val="both"/>
              <w:textAlignment w:val="baseline"/>
              <w:rPr>
                <w:rFonts w:ascii="Georgia" w:hAnsi="Georgia" w:cs="Segoe UI"/>
              </w:rPr>
            </w:pPr>
            <w:r>
              <w:rPr>
                <w:rStyle w:val="normaltextrun"/>
                <w:rFonts w:ascii="Georgia" w:hAnsi="Georgia" w:cs="Segoe UI"/>
              </w:rPr>
              <w:t>The total amount of de minimis aid (such as subsidies, holdings, loans, and bonds) may not exceed €</w:t>
            </w:r>
            <w:r w:rsidR="001C51DF">
              <w:rPr>
                <w:rStyle w:val="normaltextrun"/>
                <w:rFonts w:ascii="Georgia" w:hAnsi="Georgia" w:cs="Segoe UI"/>
              </w:rPr>
              <w:t>3</w:t>
            </w:r>
            <w:r>
              <w:rPr>
                <w:rStyle w:val="normaltextrun"/>
                <w:rFonts w:ascii="Georgia" w:hAnsi="Georgia" w:cs="Segoe UI"/>
              </w:rPr>
              <w:t>00,000 over a period of three years.</w:t>
            </w:r>
            <w:r>
              <w:rPr>
                <w:rStyle w:val="eop"/>
                <w:rFonts w:ascii="Georgia" w:hAnsi="Georgia" w:cs="Segoe UI"/>
              </w:rPr>
              <w:t> </w:t>
            </w:r>
          </w:p>
          <w:p w14:paraId="6AEB1DA1" w14:textId="77777777" w:rsidR="008B1188" w:rsidRDefault="008B1188" w:rsidP="008B1188">
            <w:pPr>
              <w:pStyle w:val="paragraph"/>
              <w:spacing w:before="0" w:beforeAutospacing="0" w:after="0" w:afterAutospacing="0"/>
              <w:jc w:val="both"/>
              <w:textAlignment w:val="baseline"/>
              <w:rPr>
                <w:rFonts w:ascii="Segoe UI" w:hAnsi="Segoe UI" w:cs="Segoe UI"/>
                <w:sz w:val="18"/>
                <w:szCs w:val="18"/>
              </w:rPr>
            </w:pPr>
            <w:r>
              <w:rPr>
                <w:rStyle w:val="eop"/>
                <w:rFonts w:ascii="Georgia" w:hAnsi="Georgia" w:cs="Segoe UI"/>
              </w:rPr>
              <w:t> </w:t>
            </w:r>
          </w:p>
          <w:p w14:paraId="63FC0826" w14:textId="7684DBF5" w:rsidR="003A62E8" w:rsidRDefault="008B1188" w:rsidP="008B1188">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rPr>
              <w:t>The Ministry of Economic Affairs, Ports and Transformation of the German federal state of Bremen reserves the right to make changes to the conditions, and addenda if required for the execution of its overall plan.</w:t>
            </w:r>
            <w:r>
              <w:rPr>
                <w:rStyle w:val="eop"/>
                <w:rFonts w:ascii="Georgia" w:hAnsi="Georgia" w:cs="Segoe UI"/>
              </w:rPr>
              <w:t> </w:t>
            </w:r>
          </w:p>
          <w:p w14:paraId="319EF00E" w14:textId="0A0BFEDC" w:rsidR="00281F8A" w:rsidRPr="00EE0D5E" w:rsidRDefault="00281F8A" w:rsidP="005E293B">
            <w:pPr>
              <w:rPr>
                <w:rFonts w:ascii="Georgia" w:hAnsi="Georgia"/>
                <w:highlight w:val="yellow"/>
              </w:rPr>
            </w:pPr>
          </w:p>
        </w:tc>
        <w:tc>
          <w:tcPr>
            <w:tcW w:w="1683" w:type="dxa"/>
          </w:tcPr>
          <w:p w14:paraId="396C28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52836247" w14:textId="77777777" w:rsidTr="007B186A">
        <w:tc>
          <w:tcPr>
            <w:tcW w:w="7785" w:type="dxa"/>
          </w:tcPr>
          <w:p w14:paraId="7EED2EB2" w14:textId="77777777" w:rsidR="00DB30F3" w:rsidRPr="000F218B" w:rsidRDefault="00DB30F3" w:rsidP="00DB30F3">
            <w:pPr>
              <w:pStyle w:val="paragraph"/>
              <w:spacing w:before="0" w:beforeAutospacing="0" w:after="0" w:afterAutospacing="0"/>
              <w:jc w:val="both"/>
              <w:textAlignment w:val="baseline"/>
              <w:rPr>
                <w:rFonts w:ascii="Georgia" w:hAnsi="Georgia"/>
              </w:rPr>
            </w:pPr>
            <w:r w:rsidRPr="000F218B">
              <w:rPr>
                <w:rStyle w:val="normaltextrun"/>
                <w:rFonts w:ascii="Georgia" w:hAnsi="Georgia"/>
              </w:rPr>
              <w:t>If the Applicant intends to make use of the optional local loan scheme available through ESA BIC Northern Germany, the applicant shall comply with the local conditions of the silent partnership from Local Bank</w:t>
            </w:r>
            <w:r w:rsidRPr="000F218B">
              <w:rPr>
                <w:rStyle w:val="eop"/>
                <w:rFonts w:ascii="Georgia" w:hAnsi="Georgia"/>
              </w:rPr>
              <w:t> </w:t>
            </w:r>
          </w:p>
          <w:p w14:paraId="6C25682F" w14:textId="77777777" w:rsidR="00DB30F3" w:rsidRPr="000F218B" w:rsidRDefault="00DB30F3" w:rsidP="005E4A42">
            <w:pPr>
              <w:pStyle w:val="paragraph"/>
              <w:numPr>
                <w:ilvl w:val="0"/>
                <w:numId w:val="77"/>
              </w:numPr>
              <w:spacing w:before="0" w:beforeAutospacing="0" w:after="0" w:afterAutospacing="0"/>
              <w:jc w:val="both"/>
              <w:textAlignment w:val="baseline"/>
              <w:rPr>
                <w:rFonts w:ascii="Georgia" w:hAnsi="Georgia"/>
              </w:rPr>
            </w:pPr>
            <w:r w:rsidRPr="000F218B">
              <w:rPr>
                <w:rStyle w:val="normaltextrun"/>
                <w:rFonts w:ascii="Georgia" w:hAnsi="Georgia"/>
              </w:rPr>
              <w:t>For the silent partnership agreement, a document of self-disclosure for the bank and a signed silent partnership application are required.</w:t>
            </w:r>
            <w:r w:rsidRPr="000F218B">
              <w:rPr>
                <w:rStyle w:val="eop"/>
                <w:rFonts w:ascii="Georgia" w:hAnsi="Georgia"/>
              </w:rPr>
              <w:t> </w:t>
            </w:r>
          </w:p>
          <w:p w14:paraId="3C0C1286" w14:textId="5784C414" w:rsidR="00281F8A" w:rsidRPr="005E4A42" w:rsidRDefault="00DB30F3" w:rsidP="005E4A42">
            <w:pPr>
              <w:pStyle w:val="paragraph"/>
              <w:numPr>
                <w:ilvl w:val="0"/>
                <w:numId w:val="77"/>
              </w:numPr>
              <w:spacing w:before="0" w:beforeAutospacing="0" w:after="0" w:afterAutospacing="0"/>
              <w:jc w:val="both"/>
              <w:textAlignment w:val="baseline"/>
              <w:rPr>
                <w:rFonts w:ascii="Georgia" w:hAnsi="Georgia"/>
              </w:rPr>
            </w:pPr>
            <w:r w:rsidRPr="000F218B">
              <w:rPr>
                <w:rStyle w:val="normaltextrun"/>
                <w:rFonts w:ascii="Georgia" w:hAnsi="Georgia"/>
              </w:rPr>
              <w:t>The business plan submitted at ESA BIC Northern Germany along with the Chamber of Commerce Registration Form (if available) will be provided to Local Bank.</w:t>
            </w:r>
            <w:r w:rsidRPr="000F218B">
              <w:rPr>
                <w:rStyle w:val="eop"/>
                <w:rFonts w:ascii="Georgia" w:hAnsi="Georgia"/>
              </w:rPr>
              <w:t> </w:t>
            </w:r>
          </w:p>
        </w:tc>
        <w:tc>
          <w:tcPr>
            <w:tcW w:w="1683" w:type="dxa"/>
          </w:tcPr>
          <w:p w14:paraId="362F60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743A62" w:rsidRPr="0018287B" w14:paraId="6F4F685D" w14:textId="77777777" w:rsidTr="007B186A">
        <w:tc>
          <w:tcPr>
            <w:tcW w:w="7785" w:type="dxa"/>
          </w:tcPr>
          <w:p w14:paraId="7C1A2CC8" w14:textId="5B560685" w:rsidR="00743A62" w:rsidRPr="005E4A42" w:rsidDel="00E22BF5" w:rsidRDefault="00743A62" w:rsidP="00AF5164">
            <w:pPr>
              <w:rPr>
                <w:rFonts w:ascii="Georgia" w:eastAsia="MS Mincho" w:hAnsi="Georgia"/>
                <w:lang w:val="en-US" w:eastAsia="en-US"/>
              </w:rPr>
            </w:pPr>
            <w:r w:rsidRPr="005E4A42">
              <w:rPr>
                <w:rFonts w:ascii="Georgia" w:eastAsia="MS Mincho" w:hAnsi="Georgia"/>
                <w:lang w:val="en-US" w:eastAsia="en-US"/>
              </w:rPr>
              <w:t>OR</w:t>
            </w:r>
          </w:p>
        </w:tc>
        <w:tc>
          <w:tcPr>
            <w:tcW w:w="1683" w:type="dxa"/>
          </w:tcPr>
          <w:p w14:paraId="1334E55A" w14:textId="77777777" w:rsidR="00743A62" w:rsidRPr="0018287B" w:rsidRDefault="00743A62" w:rsidP="00AF5164">
            <w:pPr>
              <w:jc w:val="center"/>
              <w:rPr>
                <w:rFonts w:ascii="Georgia" w:hAnsi="Georgia"/>
                <w:color w:val="0070C0"/>
              </w:rPr>
            </w:pPr>
          </w:p>
        </w:tc>
      </w:tr>
      <w:tr w:rsidR="00743A62" w:rsidRPr="0018287B" w14:paraId="3AA2D49D" w14:textId="77777777" w:rsidTr="007B186A">
        <w:tc>
          <w:tcPr>
            <w:tcW w:w="7785" w:type="dxa"/>
          </w:tcPr>
          <w:p w14:paraId="21C61E64" w14:textId="0329AF51" w:rsidR="00743A62" w:rsidRPr="005E4A42" w:rsidRDefault="002D0A35" w:rsidP="005E4A42">
            <w:pPr>
              <w:pStyle w:val="Listenabsatz"/>
              <w:numPr>
                <w:ilvl w:val="0"/>
                <w:numId w:val="71"/>
              </w:numPr>
              <w:rPr>
                <w:rFonts w:ascii="Georgia" w:eastAsia="MS Mincho" w:hAnsi="Georgia"/>
                <w:lang w:val="en-US" w:eastAsia="en-US"/>
              </w:rPr>
            </w:pPr>
            <w:r w:rsidRPr="000F218B">
              <w:rPr>
                <w:rStyle w:val="normaltextrun"/>
                <w:rFonts w:ascii="Georgia" w:hAnsi="Georgia"/>
                <w:color w:val="000000"/>
              </w:rPr>
              <w:lastRenderedPageBreak/>
              <w:t>In case the Applicant has chosen Schleswig-Holstein</w:t>
            </w:r>
            <w:r w:rsidRPr="000F218B">
              <w:rPr>
                <w:rStyle w:val="eop"/>
                <w:rFonts w:ascii="Georgia" w:hAnsi="Georgia"/>
                <w:color w:val="000000"/>
                <w:shd w:val="clear" w:color="auto" w:fill="FFFFFF"/>
              </w:rPr>
              <w:t> </w:t>
            </w:r>
          </w:p>
        </w:tc>
        <w:tc>
          <w:tcPr>
            <w:tcW w:w="1683" w:type="dxa"/>
          </w:tcPr>
          <w:p w14:paraId="48889401" w14:textId="77777777" w:rsidR="00743A62" w:rsidRPr="0018287B" w:rsidRDefault="00743A62" w:rsidP="00AF5164">
            <w:pPr>
              <w:jc w:val="center"/>
              <w:rPr>
                <w:rFonts w:ascii="Georgia" w:hAnsi="Georgia"/>
                <w:color w:val="0070C0"/>
              </w:rPr>
            </w:pPr>
          </w:p>
        </w:tc>
      </w:tr>
      <w:tr w:rsidR="002D0A35" w:rsidRPr="0018287B" w14:paraId="1024ED12" w14:textId="77777777" w:rsidTr="007B186A">
        <w:tc>
          <w:tcPr>
            <w:tcW w:w="7785" w:type="dxa"/>
          </w:tcPr>
          <w:p w14:paraId="4FF926A2" w14:textId="34868501" w:rsidR="002D0A35" w:rsidRPr="002D0A35" w:rsidRDefault="0052657D" w:rsidP="005E4A42">
            <w:pPr>
              <w:pStyle w:val="Listenabsatz"/>
              <w:ind w:left="0"/>
              <w:rPr>
                <w:rStyle w:val="normaltextrun"/>
                <w:rFonts w:ascii="Georgia" w:hAnsi="Georgia"/>
                <w:color w:val="000000"/>
              </w:rPr>
            </w:pPr>
            <w:r>
              <w:rPr>
                <w:rStyle w:val="normaltextrun"/>
                <w:rFonts w:ascii="Georgia" w:hAnsi="Georgia"/>
                <w:color w:val="000000"/>
              </w:rPr>
              <w:t>The Applicant must have been selected to participate in the GATEWAY49 accelerator and a contract with the GATEWAY49 accelerator (represented by the</w:t>
            </w:r>
            <w:r w:rsidR="000F218B">
              <w:rPr>
                <w:rStyle w:val="normaltextrun"/>
                <w:color w:val="000000"/>
              </w:rPr>
              <w:t xml:space="preserve"> </w:t>
            </w:r>
            <w:proofErr w:type="spellStart"/>
            <w:r>
              <w:rPr>
                <w:rStyle w:val="normaltextrun"/>
                <w:rFonts w:ascii="Georgia" w:hAnsi="Georgia"/>
                <w:color w:val="000000"/>
              </w:rPr>
              <w:t>Technikzentrum-Fördergesellschaft</w:t>
            </w:r>
            <w:proofErr w:type="spellEnd"/>
            <w:r>
              <w:rPr>
                <w:rStyle w:val="normaltextrun"/>
                <w:rFonts w:ascii="Georgia" w:hAnsi="Georgia"/>
                <w:color w:val="000000"/>
              </w:rPr>
              <w:t xml:space="preserve"> </w:t>
            </w:r>
            <w:proofErr w:type="spellStart"/>
            <w:r>
              <w:rPr>
                <w:rStyle w:val="normaltextrun"/>
                <w:rFonts w:ascii="Georgia" w:hAnsi="Georgia"/>
                <w:color w:val="000000"/>
              </w:rPr>
              <w:t>mbH</w:t>
            </w:r>
            <w:proofErr w:type="spellEnd"/>
            <w:r>
              <w:rPr>
                <w:rStyle w:val="normaltextrun"/>
                <w:rFonts w:ascii="Georgia" w:hAnsi="Georgia"/>
                <w:color w:val="000000"/>
              </w:rPr>
              <w:t>) to participate in this programme must exist.</w:t>
            </w:r>
            <w:r>
              <w:rPr>
                <w:rStyle w:val="eop"/>
                <w:rFonts w:ascii="Georgia" w:hAnsi="Georgia"/>
                <w:color w:val="000000"/>
                <w:shd w:val="clear" w:color="auto" w:fill="FFFFFF"/>
              </w:rPr>
              <w:t> </w:t>
            </w:r>
          </w:p>
        </w:tc>
        <w:tc>
          <w:tcPr>
            <w:tcW w:w="1683" w:type="dxa"/>
          </w:tcPr>
          <w:p w14:paraId="244BEF38" w14:textId="5CED7217" w:rsidR="002D0A35" w:rsidRPr="0018287B" w:rsidRDefault="001B42F4" w:rsidP="00AF5164">
            <w:pPr>
              <w:jc w:val="center"/>
              <w:rPr>
                <w:rFonts w:ascii="Georgia" w:hAnsi="Georgia"/>
                <w:color w:val="0070C0"/>
              </w:rPr>
            </w:pPr>
            <w:r w:rsidRPr="0018287B">
              <w:rPr>
                <w:rFonts w:ascii="Georgia" w:hAnsi="Georgia"/>
                <w:color w:val="0070C0"/>
              </w:rPr>
              <w:t>[compliant]</w:t>
            </w:r>
          </w:p>
        </w:tc>
      </w:tr>
      <w:tr w:rsidR="00C83D2C" w:rsidRPr="0018287B" w14:paraId="22FC7F3D" w14:textId="77777777" w:rsidTr="007B186A">
        <w:tc>
          <w:tcPr>
            <w:tcW w:w="7785" w:type="dxa"/>
          </w:tcPr>
          <w:p w14:paraId="37FAE0F5" w14:textId="73675EA6" w:rsidR="00C83D2C" w:rsidRDefault="00C83D2C" w:rsidP="007A161C">
            <w:pPr>
              <w:pStyle w:val="Listenabsatz"/>
              <w:numPr>
                <w:ilvl w:val="0"/>
                <w:numId w:val="71"/>
              </w:numPr>
              <w:rPr>
                <w:rStyle w:val="normaltextrun"/>
                <w:rFonts w:ascii="Georgia" w:hAnsi="Georgia"/>
                <w:color w:val="000000"/>
              </w:rPr>
            </w:pPr>
            <w:r>
              <w:rPr>
                <w:rStyle w:val="normaltextrun"/>
                <w:rFonts w:ascii="Georgia" w:hAnsi="Georgia"/>
                <w:color w:val="000000"/>
              </w:rPr>
              <w:t>In case the Applicant has chosen Mecklenburg-Western Po</w:t>
            </w:r>
            <w:r w:rsidR="0091435E">
              <w:rPr>
                <w:rStyle w:val="normaltextrun"/>
                <w:rFonts w:ascii="Georgia" w:hAnsi="Georgia"/>
                <w:color w:val="000000"/>
              </w:rPr>
              <w:t>m</w:t>
            </w:r>
            <w:r>
              <w:rPr>
                <w:rStyle w:val="normaltextrun"/>
                <w:rFonts w:ascii="Georgia" w:hAnsi="Georgia"/>
                <w:color w:val="000000"/>
              </w:rPr>
              <w:t>erania</w:t>
            </w:r>
          </w:p>
        </w:tc>
        <w:tc>
          <w:tcPr>
            <w:tcW w:w="1683" w:type="dxa"/>
          </w:tcPr>
          <w:p w14:paraId="2E94F15E" w14:textId="77777777" w:rsidR="00C83D2C" w:rsidRPr="0018287B" w:rsidRDefault="00C83D2C" w:rsidP="00AF5164">
            <w:pPr>
              <w:jc w:val="center"/>
              <w:rPr>
                <w:rFonts w:ascii="Georgia" w:hAnsi="Georgia"/>
                <w:color w:val="0070C0"/>
              </w:rPr>
            </w:pPr>
          </w:p>
        </w:tc>
      </w:tr>
      <w:tr w:rsidR="00C10246" w:rsidRPr="0018287B" w14:paraId="395C3633" w14:textId="77777777" w:rsidTr="007B186A">
        <w:tc>
          <w:tcPr>
            <w:tcW w:w="7785" w:type="dxa"/>
          </w:tcPr>
          <w:p w14:paraId="3CDB3ABF" w14:textId="5FA6F9EB" w:rsidR="00C10246" w:rsidRPr="005E1016" w:rsidRDefault="003D160A">
            <w:pPr>
              <w:rPr>
                <w:rStyle w:val="normaltextrun"/>
                <w:rFonts w:ascii="Georgia" w:hAnsi="Georgia" w:cs="Segoe UI"/>
              </w:rPr>
            </w:pPr>
            <w:r w:rsidRPr="003A6BA5">
              <w:rPr>
                <w:rStyle w:val="normaltextrun"/>
                <w:rFonts w:ascii="Georgia" w:hAnsi="Georgia" w:cs="Segoe UI"/>
              </w:rPr>
              <w:t xml:space="preserve">The Applicant must comply with the following conditions for the local </w:t>
            </w:r>
            <w:r w:rsidRPr="005E1016">
              <w:rPr>
                <w:rStyle w:val="normaltextrun"/>
                <w:rFonts w:ascii="Georgia" w:hAnsi="Georgia" w:cs="Segoe UI"/>
              </w:rPr>
              <w:t>part of the incentive, provided by the</w:t>
            </w:r>
            <w:r w:rsidR="00340100" w:rsidRPr="005E1016">
              <w:rPr>
                <w:rStyle w:val="normaltextrun"/>
                <w:rFonts w:ascii="Georgia" w:hAnsi="Georgia" w:cs="Segoe UI"/>
              </w:rPr>
              <w:t xml:space="preserve"> </w:t>
            </w:r>
            <w:r w:rsidR="0091435E" w:rsidRPr="005E1016">
              <w:rPr>
                <w:rStyle w:val="normaltextrun"/>
                <w:rFonts w:ascii="Georgia" w:hAnsi="Georgia" w:cs="Segoe UI"/>
              </w:rPr>
              <w:t>Ministry of Economics, Infrastructure, Tourism and Labour</w:t>
            </w:r>
            <w:r w:rsidRPr="005E1016">
              <w:rPr>
                <w:rStyle w:val="normaltextrun"/>
                <w:rFonts w:ascii="Georgia" w:hAnsi="Georgia" w:cs="Segoe UI"/>
              </w:rPr>
              <w:t xml:space="preserve"> of the German federal state of </w:t>
            </w:r>
            <w:r w:rsidR="0091435E" w:rsidRPr="005E1016">
              <w:rPr>
                <w:rStyle w:val="normaltextrun"/>
                <w:rFonts w:ascii="Georgia" w:hAnsi="Georgia"/>
                <w:color w:val="000000"/>
              </w:rPr>
              <w:t xml:space="preserve"> Mecklenburg-Western Pomerania</w:t>
            </w:r>
            <w:r w:rsidR="00607069" w:rsidRPr="005E1016">
              <w:rPr>
                <w:rStyle w:val="normaltextrun"/>
                <w:rFonts w:ascii="Georgia" w:hAnsi="Georgia"/>
                <w:color w:val="000000"/>
              </w:rPr>
              <w:t>.</w:t>
            </w:r>
          </w:p>
          <w:p w14:paraId="1017AD59" w14:textId="77777777" w:rsidR="00BC059C" w:rsidRPr="005E1016" w:rsidRDefault="00BC059C" w:rsidP="00BB0528">
            <w:pPr>
              <w:pStyle w:val="paragraph"/>
              <w:spacing w:before="0" w:beforeAutospacing="0" w:after="0" w:afterAutospacing="0"/>
              <w:jc w:val="both"/>
              <w:textAlignment w:val="baseline"/>
              <w:rPr>
                <w:rFonts w:ascii="Georgia" w:hAnsi="Georgia"/>
                <w:lang w:val="en-US"/>
              </w:rPr>
            </w:pPr>
          </w:p>
          <w:p w14:paraId="2EC9717E" w14:textId="2C85F27D" w:rsidR="00BC059C" w:rsidRPr="007A161C" w:rsidRDefault="004B0C8D" w:rsidP="007A161C">
            <w:pPr>
              <w:pStyle w:val="paragraph"/>
              <w:spacing w:before="0" w:beforeAutospacing="0" w:after="0" w:afterAutospacing="0"/>
              <w:jc w:val="both"/>
              <w:textAlignment w:val="baseline"/>
              <w:rPr>
                <w:rFonts w:ascii="Georgia" w:hAnsi="Georgia"/>
                <w:lang w:val="en-US"/>
              </w:rPr>
            </w:pPr>
            <w:r w:rsidRPr="007A161C">
              <w:rPr>
                <w:rFonts w:ascii="Georgia" w:hAnsi="Georgia"/>
                <w:lang w:val="en-US"/>
              </w:rPr>
              <w:t xml:space="preserve">To receive approval for the </w:t>
            </w:r>
            <w:r w:rsidR="00D762B7">
              <w:rPr>
                <w:rFonts w:ascii="Georgia" w:hAnsi="Georgia"/>
                <w:lang w:val="en-US"/>
              </w:rPr>
              <w:t xml:space="preserve"> </w:t>
            </w:r>
            <w:r w:rsidR="00BB2B0C">
              <w:rPr>
                <w:rFonts w:ascii="Georgia" w:hAnsi="Georgia"/>
                <w:lang w:val="en-US"/>
              </w:rPr>
              <w:t>incentive</w:t>
            </w:r>
            <w:r w:rsidRPr="007A161C">
              <w:rPr>
                <w:rFonts w:ascii="Georgia" w:hAnsi="Georgia"/>
                <w:lang w:val="en-US"/>
              </w:rPr>
              <w:t xml:space="preserve"> the applicant must meet the following requirements set by the Ministry:</w:t>
            </w:r>
          </w:p>
          <w:p w14:paraId="3B99CFCC" w14:textId="0B9B6924" w:rsidR="004B0C8D" w:rsidRPr="007A161C" w:rsidRDefault="004B0C8D" w:rsidP="007A161C">
            <w:pPr>
              <w:pStyle w:val="paragraph"/>
              <w:numPr>
                <w:ilvl w:val="0"/>
                <w:numId w:val="81"/>
              </w:numPr>
              <w:spacing w:before="0" w:beforeAutospacing="0" w:after="0" w:afterAutospacing="0"/>
              <w:jc w:val="both"/>
              <w:textAlignment w:val="baseline"/>
              <w:rPr>
                <w:rFonts w:ascii="Georgia" w:hAnsi="Georgia"/>
                <w:lang w:val="en-US"/>
              </w:rPr>
            </w:pPr>
            <w:r w:rsidRPr="007A161C">
              <w:rPr>
                <w:rFonts w:ascii="Georgia" w:hAnsi="Georgia"/>
                <w:lang w:val="en-US"/>
              </w:rPr>
              <w:t xml:space="preserve">Positive </w:t>
            </w:r>
            <w:r w:rsidR="003F0FF0" w:rsidRPr="007A161C">
              <w:rPr>
                <w:rFonts w:ascii="Georgia" w:hAnsi="Georgia"/>
                <w:lang w:val="en-US"/>
              </w:rPr>
              <w:t>e</w:t>
            </w:r>
            <w:r w:rsidRPr="007A161C">
              <w:rPr>
                <w:rFonts w:ascii="Georgia" w:hAnsi="Georgia"/>
                <w:lang w:val="en-US"/>
              </w:rPr>
              <w:t xml:space="preserve">valuation of the </w:t>
            </w:r>
            <w:r w:rsidR="00D85964" w:rsidRPr="00925D83">
              <w:rPr>
                <w:rFonts w:ascii="Georgia" w:hAnsi="Georgia"/>
                <w:lang w:val="en-US"/>
              </w:rPr>
              <w:t>a</w:t>
            </w:r>
            <w:r w:rsidR="00D85964" w:rsidRPr="007A161C">
              <w:rPr>
                <w:rFonts w:ascii="Georgia" w:hAnsi="Georgia"/>
                <w:lang w:val="en-US"/>
              </w:rPr>
              <w:t xml:space="preserve">pplication </w:t>
            </w:r>
            <w:r w:rsidR="000149FC" w:rsidRPr="00925D83">
              <w:rPr>
                <w:rFonts w:ascii="Georgia" w:hAnsi="Georgia"/>
                <w:lang w:val="en-US"/>
              </w:rPr>
              <w:t>b</w:t>
            </w:r>
            <w:r w:rsidR="000149FC" w:rsidRPr="007A161C">
              <w:rPr>
                <w:rFonts w:ascii="Georgia" w:hAnsi="Georgia"/>
                <w:lang w:val="en-US"/>
              </w:rPr>
              <w:t>y the tender evaluation boa</w:t>
            </w:r>
            <w:r w:rsidR="00D15B54" w:rsidRPr="007A161C">
              <w:rPr>
                <w:rFonts w:ascii="Georgia" w:hAnsi="Georgia"/>
                <w:lang w:val="en-US"/>
              </w:rPr>
              <w:t>r</w:t>
            </w:r>
            <w:r w:rsidR="000149FC" w:rsidRPr="007A161C">
              <w:rPr>
                <w:rFonts w:ascii="Georgia" w:hAnsi="Georgia"/>
                <w:lang w:val="en-US"/>
              </w:rPr>
              <w:t>d</w:t>
            </w:r>
            <w:r w:rsidRPr="007A161C">
              <w:rPr>
                <w:rFonts w:ascii="Georgia" w:hAnsi="Georgia"/>
                <w:lang w:val="en-US"/>
              </w:rPr>
              <w:t xml:space="preserve"> </w:t>
            </w:r>
            <w:r w:rsidR="007819EF" w:rsidRPr="00925D83">
              <w:rPr>
                <w:rFonts w:ascii="Georgia" w:hAnsi="Georgia"/>
                <w:lang w:val="en-US"/>
              </w:rPr>
              <w:t xml:space="preserve"> </w:t>
            </w:r>
            <w:r w:rsidR="00736033" w:rsidRPr="00925D83">
              <w:rPr>
                <w:rFonts w:ascii="Georgia" w:hAnsi="Georgia"/>
                <w:lang w:val="en-US"/>
              </w:rPr>
              <w:t xml:space="preserve">of </w:t>
            </w:r>
            <w:r w:rsidR="007819EF" w:rsidRPr="00925D83">
              <w:rPr>
                <w:rFonts w:ascii="Georgia" w:hAnsi="Georgia"/>
                <w:lang w:val="en-US"/>
              </w:rPr>
              <w:t>ESA BIC Northern Germany</w:t>
            </w:r>
            <w:r w:rsidR="00585908" w:rsidRPr="00925D83">
              <w:rPr>
                <w:rFonts w:ascii="Georgia" w:hAnsi="Georgia"/>
                <w:lang w:val="en-US"/>
              </w:rPr>
              <w:t>.</w:t>
            </w:r>
          </w:p>
          <w:p w14:paraId="16C599B5" w14:textId="19518E39" w:rsidR="004B0C8D" w:rsidRPr="007A161C" w:rsidRDefault="004B0C8D" w:rsidP="007A161C">
            <w:pPr>
              <w:pStyle w:val="paragraph"/>
              <w:numPr>
                <w:ilvl w:val="0"/>
                <w:numId w:val="81"/>
              </w:numPr>
              <w:textAlignment w:val="baseline"/>
              <w:rPr>
                <w:rFonts w:ascii="Georgia" w:hAnsi="Georgia"/>
                <w:lang w:val="en-US"/>
              </w:rPr>
            </w:pPr>
            <w:r w:rsidRPr="007A161C">
              <w:rPr>
                <w:rFonts w:ascii="Georgia" w:hAnsi="Georgia"/>
                <w:lang w:val="en-US"/>
              </w:rPr>
              <w:t xml:space="preserve">Fulfillment of </w:t>
            </w:r>
            <w:r w:rsidR="00380CF8">
              <w:rPr>
                <w:rFonts w:ascii="Georgia" w:hAnsi="Georgia"/>
                <w:lang w:val="en-US"/>
              </w:rPr>
              <w:t>f</w:t>
            </w:r>
            <w:r w:rsidRPr="007A161C">
              <w:rPr>
                <w:rFonts w:ascii="Georgia" w:hAnsi="Georgia"/>
                <w:lang w:val="en-US"/>
              </w:rPr>
              <w:t xml:space="preserve">ormal </w:t>
            </w:r>
            <w:r w:rsidR="00380CF8">
              <w:rPr>
                <w:rFonts w:ascii="Georgia" w:hAnsi="Georgia"/>
                <w:lang w:val="en-US"/>
              </w:rPr>
              <w:t>r</w:t>
            </w:r>
            <w:r w:rsidRPr="007A161C">
              <w:rPr>
                <w:rFonts w:ascii="Georgia" w:hAnsi="Georgia"/>
                <w:lang w:val="en-US"/>
              </w:rPr>
              <w:t>equirements</w:t>
            </w:r>
            <w:r w:rsidR="00380CF8">
              <w:rPr>
                <w:rFonts w:ascii="Georgia" w:hAnsi="Georgia"/>
                <w:lang w:val="en-US"/>
              </w:rPr>
              <w:t xml:space="preserve"> </w:t>
            </w:r>
            <w:r w:rsidR="006F6913">
              <w:rPr>
                <w:rFonts w:ascii="Georgia" w:hAnsi="Georgia"/>
                <w:lang w:val="en-US"/>
              </w:rPr>
              <w:t>through the incubation contract</w:t>
            </w:r>
            <w:r w:rsidR="005F3E66">
              <w:rPr>
                <w:rFonts w:ascii="Georgia" w:hAnsi="Georgia"/>
                <w:lang w:val="en-US"/>
              </w:rPr>
              <w:t>.</w:t>
            </w:r>
          </w:p>
          <w:p w14:paraId="2CCC640C" w14:textId="77777777" w:rsidR="006824A0" w:rsidRPr="005E1016" w:rsidRDefault="006824A0" w:rsidP="006824A0">
            <w:pPr>
              <w:pStyle w:val="paragraph"/>
              <w:spacing w:before="0" w:beforeAutospacing="0" w:after="0" w:afterAutospacing="0"/>
              <w:jc w:val="both"/>
              <w:textAlignment w:val="baseline"/>
              <w:rPr>
                <w:rStyle w:val="eop"/>
                <w:rFonts w:ascii="Georgia" w:hAnsi="Georgia" w:cs="Segoe UI"/>
              </w:rPr>
            </w:pPr>
            <w:r w:rsidRPr="005E1016">
              <w:rPr>
                <w:rStyle w:val="normaltextrun"/>
                <w:rFonts w:ascii="Georgia" w:hAnsi="Georgia" w:cs="Segoe UI"/>
              </w:rPr>
              <w:t>The Ministry reserves the right to make changes to the conditions, and addenda if required for the execution of its overall plan.</w:t>
            </w:r>
            <w:r w:rsidRPr="005E1016">
              <w:rPr>
                <w:rStyle w:val="eop"/>
                <w:rFonts w:ascii="Georgia" w:hAnsi="Georgia" w:cs="Segoe UI"/>
              </w:rPr>
              <w:t> </w:t>
            </w:r>
          </w:p>
          <w:p w14:paraId="04C17CC0" w14:textId="5FCAB345" w:rsidR="00340100" w:rsidRPr="003A6BA5" w:rsidRDefault="00340100" w:rsidP="007A161C">
            <w:pPr>
              <w:rPr>
                <w:rStyle w:val="normaltextrun"/>
                <w:rFonts w:ascii="Georgia" w:hAnsi="Georgia"/>
                <w:color w:val="000000"/>
              </w:rPr>
            </w:pPr>
          </w:p>
        </w:tc>
        <w:tc>
          <w:tcPr>
            <w:tcW w:w="1683" w:type="dxa"/>
          </w:tcPr>
          <w:p w14:paraId="0DDB83CE" w14:textId="30B3D4EA" w:rsidR="00C10246" w:rsidRPr="0018287B" w:rsidRDefault="00C10246" w:rsidP="00AF5164">
            <w:pPr>
              <w:jc w:val="center"/>
              <w:rPr>
                <w:rFonts w:ascii="Georgia" w:hAnsi="Georgia"/>
                <w:color w:val="0070C0"/>
              </w:rPr>
            </w:pPr>
            <w:r w:rsidRPr="0018287B">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Default="002A671C" w:rsidP="005E293B">
      <w:pPr>
        <w:rPr>
          <w:rFonts w:ascii="Georgia" w:hAnsi="Georgia"/>
          <w:b/>
          <w:bCs/>
          <w:color w:val="000000"/>
          <w:lang w:eastAsia="en-US"/>
        </w:rPr>
      </w:pP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t>DATA PROTECTION</w:t>
      </w:r>
    </w:p>
    <w:p w14:paraId="27E744D2" w14:textId="77777777" w:rsidR="002A671C" w:rsidRPr="00CB5B80" w:rsidRDefault="002A671C" w:rsidP="002A671C">
      <w:pPr>
        <w:rPr>
          <w:rFonts w:ascii="Georgia" w:hAnsi="Georgia"/>
          <w:b/>
          <w:u w:val="single"/>
        </w:rPr>
      </w:pPr>
    </w:p>
    <w:p w14:paraId="6E4804C7" w14:textId="5862AB76" w:rsidR="002A671C" w:rsidRPr="00CB5B80" w:rsidRDefault="002A671C" w:rsidP="002A671C">
      <w:pPr>
        <w:rPr>
          <w:rFonts w:ascii="Georgia" w:hAnsi="Georgia"/>
        </w:rPr>
      </w:pPr>
      <w:r w:rsidRPr="00CB5B80">
        <w:rPr>
          <w:rFonts w:ascii="Georgia" w:hAnsi="Georgia"/>
        </w:rPr>
        <w:t>In case of the submission of the application for the ESA BIC</w:t>
      </w:r>
      <w:r w:rsidR="00FA4325">
        <w:rPr>
          <w:rFonts w:ascii="Georgia" w:hAnsi="Georgia"/>
        </w:rPr>
        <w:t xml:space="preserve"> </w:t>
      </w:r>
      <w:r w:rsidR="00803983">
        <w:rPr>
          <w:rFonts w:ascii="Georgia" w:hAnsi="Georgia"/>
        </w:rPr>
        <w:t>Northern Germany</w:t>
      </w:r>
      <w:r w:rsidRPr="00CB5B80">
        <w:rPr>
          <w:rFonts w:ascii="Georgia" w:hAnsi="Georgia"/>
        </w:rPr>
        <w:t xml:space="preserve"> by a natural person (referred further to as “data subject” for the purpose of the EU General Data Protection Regulation- GDPR), the data subject gives by his or her signature beneath this statement, free, specific, informed and unambiguous consent </w:t>
      </w:r>
      <w:proofErr w:type="spellStart"/>
      <w:r w:rsidR="003D3406">
        <w:rPr>
          <w:rStyle w:val="normaltextrun"/>
          <w:rFonts w:ascii="Georgia" w:hAnsi="Georgia"/>
          <w:color w:val="000000"/>
          <w:shd w:val="clear" w:color="auto" w:fill="FFFFFF"/>
        </w:rPr>
        <w:t>Anwendungszentrum</w:t>
      </w:r>
      <w:proofErr w:type="spellEnd"/>
      <w:r w:rsidR="003D3406">
        <w:rPr>
          <w:rStyle w:val="normaltextrun"/>
          <w:rFonts w:ascii="Georgia" w:hAnsi="Georgia"/>
          <w:color w:val="000000"/>
          <w:shd w:val="clear" w:color="auto" w:fill="FFFFFF"/>
        </w:rPr>
        <w:t xml:space="preserve"> GmbH </w:t>
      </w:r>
      <w:proofErr w:type="spellStart"/>
      <w:r w:rsidR="003D3406">
        <w:rPr>
          <w:rStyle w:val="normaltextrun"/>
          <w:rFonts w:ascii="Georgia" w:hAnsi="Georgia"/>
          <w:color w:val="000000"/>
          <w:shd w:val="clear" w:color="auto" w:fill="FFFFFF"/>
        </w:rPr>
        <w:t>Oberpfaffenhofen</w:t>
      </w:r>
      <w:proofErr w:type="spellEnd"/>
      <w:r w:rsidR="003D3406">
        <w:rPr>
          <w:rStyle w:val="normaltextrun"/>
          <w:rFonts w:ascii="Georgia" w:hAnsi="Georgia"/>
          <w:color w:val="000000"/>
          <w:shd w:val="clear" w:color="auto" w:fill="FFFFFF"/>
        </w:rPr>
        <w:t xml:space="preserve"> (AZO), </w:t>
      </w:r>
      <w:r w:rsidR="00B33E5E" w:rsidRPr="00B33E5E">
        <w:rPr>
          <w:rStyle w:val="normaltextrun"/>
          <w:rFonts w:ascii="Georgia" w:hAnsi="Georgia"/>
          <w:color w:val="000000"/>
          <w:shd w:val="clear" w:color="auto" w:fill="FFFFFF"/>
        </w:rPr>
        <w:t xml:space="preserve">AVIASPACE BREMEN </w:t>
      </w:r>
      <w:proofErr w:type="spellStart"/>
      <w:r w:rsidR="00B33E5E" w:rsidRPr="00B33E5E">
        <w:rPr>
          <w:rStyle w:val="normaltextrun"/>
          <w:rFonts w:ascii="Georgia" w:hAnsi="Georgia"/>
          <w:color w:val="000000"/>
          <w:shd w:val="clear" w:color="auto" w:fill="FFFFFF"/>
        </w:rPr>
        <w:t>e.V.</w:t>
      </w:r>
      <w:proofErr w:type="spellEnd"/>
      <w:r w:rsidR="00B33E5E" w:rsidRPr="00B33E5E">
        <w:rPr>
          <w:rStyle w:val="normaltextrun"/>
          <w:rFonts w:ascii="Georgia" w:hAnsi="Georgia"/>
          <w:color w:val="000000"/>
          <w:shd w:val="clear" w:color="auto" w:fill="FFFFFF"/>
        </w:rPr>
        <w:t xml:space="preserve"> </w:t>
      </w:r>
      <w:r w:rsidR="00E13B59">
        <w:rPr>
          <w:rStyle w:val="normaltextrun"/>
          <w:rFonts w:ascii="Georgia" w:hAnsi="Georgia"/>
          <w:color w:val="000000"/>
          <w:shd w:val="clear" w:color="auto" w:fill="FFFFFF"/>
        </w:rPr>
        <w:t>(ASB)</w:t>
      </w:r>
      <w:r w:rsidR="003D3406">
        <w:rPr>
          <w:rStyle w:val="normaltextrun"/>
          <w:rFonts w:ascii="Georgia" w:hAnsi="Georgia"/>
          <w:color w:val="000000"/>
          <w:shd w:val="clear" w:color="auto" w:fill="FFFFFF"/>
        </w:rPr>
        <w:t xml:space="preserve">, Bremer Aufbau-Bank GmbH </w:t>
      </w:r>
      <w:r w:rsidR="00E13B59">
        <w:rPr>
          <w:rStyle w:val="normaltextrun"/>
          <w:rFonts w:ascii="Georgia" w:hAnsi="Georgia"/>
          <w:color w:val="000000"/>
          <w:shd w:val="clear" w:color="auto" w:fill="FFFFFF"/>
        </w:rPr>
        <w:t>(BAB</w:t>
      </w:r>
      <w:r w:rsidR="008B2C65">
        <w:rPr>
          <w:rStyle w:val="normaltextrun"/>
          <w:rFonts w:ascii="Georgia" w:hAnsi="Georgia"/>
          <w:color w:val="000000"/>
          <w:shd w:val="clear" w:color="auto" w:fill="FFFFFF"/>
        </w:rPr>
        <w:t xml:space="preserve">), </w:t>
      </w:r>
      <w:proofErr w:type="spellStart"/>
      <w:r w:rsidR="003D3406">
        <w:rPr>
          <w:rStyle w:val="normaltextrun"/>
          <w:rFonts w:ascii="Georgia" w:hAnsi="Georgia"/>
          <w:color w:val="000000"/>
          <w:shd w:val="clear" w:color="auto" w:fill="FFFFFF"/>
        </w:rPr>
        <w:t>Technikzentrum-Fördergesellschaft</w:t>
      </w:r>
      <w:proofErr w:type="spellEnd"/>
      <w:r w:rsidR="003D3406">
        <w:rPr>
          <w:rStyle w:val="normaltextrun"/>
          <w:rFonts w:ascii="Georgia" w:hAnsi="Georgia"/>
          <w:color w:val="000000"/>
          <w:shd w:val="clear" w:color="auto" w:fill="FFFFFF"/>
        </w:rPr>
        <w:t xml:space="preserve"> </w:t>
      </w:r>
      <w:proofErr w:type="spellStart"/>
      <w:r w:rsidR="003D3406">
        <w:rPr>
          <w:rStyle w:val="normaltextrun"/>
          <w:rFonts w:ascii="Georgia" w:hAnsi="Georgia"/>
          <w:color w:val="000000"/>
          <w:shd w:val="clear" w:color="auto" w:fill="FFFFFF"/>
        </w:rPr>
        <w:t>mbH</w:t>
      </w:r>
      <w:proofErr w:type="spellEnd"/>
      <w:r w:rsidR="003D3406">
        <w:rPr>
          <w:rStyle w:val="normaltextrun"/>
          <w:rFonts w:ascii="Georgia" w:hAnsi="Georgia"/>
          <w:color w:val="000000"/>
          <w:shd w:val="clear" w:color="auto" w:fill="FFFFFF"/>
        </w:rPr>
        <w:t xml:space="preserve"> </w:t>
      </w:r>
      <w:r w:rsidR="00E13B59">
        <w:rPr>
          <w:rStyle w:val="normaltextrun"/>
          <w:rFonts w:ascii="Georgia" w:hAnsi="Georgia"/>
          <w:color w:val="000000"/>
          <w:shd w:val="clear" w:color="auto" w:fill="FFFFFF"/>
        </w:rPr>
        <w:t>(T</w:t>
      </w:r>
      <w:r w:rsidR="008B2C65">
        <w:rPr>
          <w:rStyle w:val="normaltextrun"/>
          <w:rFonts w:ascii="Georgia" w:hAnsi="Georgia"/>
          <w:color w:val="000000"/>
          <w:shd w:val="clear" w:color="auto" w:fill="FFFFFF"/>
        </w:rPr>
        <w:t>ZL</w:t>
      </w:r>
      <w:r w:rsidR="00E13B59">
        <w:rPr>
          <w:rStyle w:val="normaltextrun"/>
          <w:rFonts w:ascii="Georgia" w:hAnsi="Georgia"/>
          <w:color w:val="000000"/>
          <w:shd w:val="clear" w:color="auto" w:fill="FFFFFF"/>
        </w:rPr>
        <w:t>)</w:t>
      </w:r>
      <w:r w:rsidR="008B2C65">
        <w:rPr>
          <w:rStyle w:val="normaltextrun"/>
          <w:rFonts w:ascii="Georgia" w:hAnsi="Georgia"/>
          <w:color w:val="000000"/>
          <w:shd w:val="clear" w:color="auto" w:fill="FFFFFF"/>
        </w:rPr>
        <w:t xml:space="preserve">, and </w:t>
      </w:r>
      <w:proofErr w:type="spellStart"/>
      <w:r w:rsidR="008B2C65">
        <w:rPr>
          <w:rStyle w:val="normaltextrun"/>
          <w:rFonts w:ascii="Georgia" w:hAnsi="Georgia"/>
          <w:color w:val="000000"/>
          <w:shd w:val="clear" w:color="auto" w:fill="FFFFFF"/>
        </w:rPr>
        <w:t>Forschungs</w:t>
      </w:r>
      <w:r w:rsidR="00395F8C">
        <w:rPr>
          <w:rStyle w:val="normaltextrun"/>
          <w:rFonts w:ascii="Georgia" w:hAnsi="Georgia"/>
          <w:color w:val="000000"/>
          <w:shd w:val="clear" w:color="auto" w:fill="FFFFFF"/>
        </w:rPr>
        <w:t>G</w:t>
      </w:r>
      <w:r w:rsidR="00231F81">
        <w:rPr>
          <w:rStyle w:val="normaltextrun"/>
          <w:rFonts w:ascii="Georgia" w:hAnsi="Georgia"/>
          <w:color w:val="000000"/>
          <w:shd w:val="clear" w:color="auto" w:fill="FFFFFF"/>
        </w:rPr>
        <w:t>mbH</w:t>
      </w:r>
      <w:proofErr w:type="spellEnd"/>
      <w:r w:rsidR="00231F81">
        <w:rPr>
          <w:rStyle w:val="normaltextrun"/>
          <w:rFonts w:ascii="Georgia" w:hAnsi="Georgia"/>
          <w:color w:val="000000"/>
          <w:shd w:val="clear" w:color="auto" w:fill="FFFFFF"/>
        </w:rPr>
        <w:t xml:space="preserve"> Wismar (FGW)</w:t>
      </w:r>
      <w:r>
        <w:rPr>
          <w:rFonts w:ascii="Georgia" w:hAnsi="Georgia"/>
        </w:rPr>
        <w:t xml:space="preserve"> </w:t>
      </w:r>
      <w:r w:rsidRPr="00CB5B80">
        <w:rPr>
          <w:rFonts w:ascii="Georgia" w:hAnsi="Georgia"/>
        </w:rPr>
        <w:t>with the controlling and the processing of his or her personal data in relation to this Permanent Open Call and for the purpose of possible selection for the ESA BIC</w:t>
      </w:r>
      <w:r w:rsidR="00D85AB1">
        <w:rPr>
          <w:rFonts w:ascii="Georgia" w:hAnsi="Georgia"/>
        </w:rPr>
        <w:t xml:space="preserve"> </w:t>
      </w:r>
      <w:r w:rsidR="00803983">
        <w:rPr>
          <w:rFonts w:ascii="Georgia" w:hAnsi="Georgia"/>
        </w:rPr>
        <w:t>Northern Germany</w:t>
      </w:r>
      <w:r w:rsidRPr="00CB5B80">
        <w:rPr>
          <w:rFonts w:ascii="Georgia" w:hAnsi="Georgia"/>
        </w:rPr>
        <w:t xml:space="preserve"> 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in order to fully evaluate his or her application to the Permanent Open Call for the ESA BIC</w:t>
      </w:r>
      <w:r w:rsidR="00A02441">
        <w:rPr>
          <w:rFonts w:ascii="Georgia" w:hAnsi="Georgia"/>
        </w:rPr>
        <w:t xml:space="preserve"> </w:t>
      </w:r>
      <w:r w:rsidR="00803983">
        <w:rPr>
          <w:rFonts w:ascii="Georgia" w:hAnsi="Georgia"/>
        </w:rPr>
        <w:t>Northern Germany</w:t>
      </w:r>
      <w:r w:rsidRPr="00CB5B80">
        <w:rPr>
          <w:rFonts w:ascii="Georgia" w:hAnsi="Georgia"/>
        </w:rPr>
        <w:t xml:space="preserve"> and, if successful, in order to enter into contractual agreement as stipulated in the Permanent Open Call.</w:t>
      </w:r>
    </w:p>
    <w:p w14:paraId="5BEC33FD" w14:textId="77777777" w:rsidR="002A671C" w:rsidRPr="00CB5B80" w:rsidRDefault="002A671C" w:rsidP="002A671C">
      <w:pPr>
        <w:rPr>
          <w:rFonts w:ascii="Georgia" w:hAnsi="Georgia"/>
        </w:rPr>
      </w:pPr>
    </w:p>
    <w:p w14:paraId="0F9347C1" w14:textId="22A33155" w:rsidR="002A671C" w:rsidRPr="00CB5B80" w:rsidRDefault="002A671C" w:rsidP="002A671C">
      <w:pPr>
        <w:rPr>
          <w:rFonts w:ascii="Georgia" w:hAnsi="Georgia"/>
        </w:rPr>
      </w:pPr>
      <w:r w:rsidRPr="00CB5B80">
        <w:rPr>
          <w:rFonts w:ascii="Georgia" w:hAnsi="Georgia"/>
        </w:rPr>
        <w:t>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w:t>
      </w:r>
    </w:p>
    <w:p w14:paraId="20347E99" w14:textId="77777777" w:rsidR="002A671C" w:rsidRPr="00CB5B80" w:rsidRDefault="002A671C" w:rsidP="002A671C">
      <w:pPr>
        <w:rPr>
          <w:rFonts w:ascii="Georgia" w:hAnsi="Georgia"/>
        </w:rPr>
      </w:pPr>
    </w:p>
    <w:p w14:paraId="18E97200" w14:textId="77777777" w:rsidR="002A671C" w:rsidRPr="00CB5B80" w:rsidRDefault="002A671C" w:rsidP="002A671C">
      <w:pPr>
        <w:rPr>
          <w:rFonts w:ascii="Georgia" w:hAnsi="Georgia"/>
        </w:rPr>
      </w:pPr>
      <w:r w:rsidRPr="00CB5B80">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CB5B80" w:rsidRDefault="002A671C" w:rsidP="002A671C">
      <w:pPr>
        <w:rPr>
          <w:rFonts w:ascii="Georgia" w:hAnsi="Georgia"/>
        </w:rPr>
      </w:pPr>
    </w:p>
    <w:p w14:paraId="4985EEB0" w14:textId="77777777" w:rsidR="002A671C" w:rsidRPr="00CB5B80" w:rsidRDefault="002A671C" w:rsidP="002A671C">
      <w:pPr>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p>
    <w:p w14:paraId="3222B480" w14:textId="77777777" w:rsidR="002A671C" w:rsidRPr="00CB5B80" w:rsidRDefault="002A671C" w:rsidP="002A671C">
      <w:pPr>
        <w:rPr>
          <w:rFonts w:ascii="Georgia" w:hAnsi="Georgia"/>
        </w:rPr>
      </w:pPr>
    </w:p>
    <w:p w14:paraId="78734ED0" w14:textId="77777777" w:rsidR="002A671C" w:rsidRPr="00CB5B80" w:rsidRDefault="002A671C" w:rsidP="002A671C">
      <w:pPr>
        <w:rPr>
          <w:rFonts w:ascii="Georgia" w:hAnsi="Georgia"/>
        </w:rPr>
      </w:pPr>
      <w:r w:rsidRPr="00CB5B80">
        <w:rPr>
          <w:rFonts w:ascii="Georgia" w:hAnsi="Georgia"/>
        </w:rPr>
        <w:t xml:space="preserve">I hereby give full consent to the above statement. </w:t>
      </w:r>
    </w:p>
    <w:p w14:paraId="7AA38A3A" w14:textId="77777777" w:rsidR="002A671C" w:rsidRPr="00CB5B80" w:rsidRDefault="002A671C" w:rsidP="002A671C">
      <w:pPr>
        <w:rPr>
          <w:rFonts w:ascii="Georgia" w:hAnsi="Georgia"/>
        </w:rPr>
      </w:pPr>
    </w:p>
    <w:p w14:paraId="27F7A753" w14:textId="77777777" w:rsidR="002A671C" w:rsidRDefault="002A671C" w:rsidP="005E293B">
      <w:pPr>
        <w:rPr>
          <w:rFonts w:ascii="Georgia" w:hAnsi="Georgia"/>
          <w:b/>
          <w:bCs/>
          <w:color w:val="000000"/>
          <w:lang w:eastAsia="en-US"/>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Funotenzeichen"/>
          <w:rFonts w:ascii="Georgia" w:hAnsi="Georgia"/>
          <w:b/>
          <w:bCs/>
          <w:color w:val="000000"/>
          <w:lang w:eastAsia="en-US"/>
        </w:rPr>
        <w:footnoteReference w:id="4"/>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7B706DD5" w:rsidR="0080395F" w:rsidRDefault="0080395F">
      <w:pPr>
        <w:suppressAutoHyphens w:val="0"/>
        <w:jc w:val="left"/>
        <w:rPr>
          <w:ins w:id="44" w:author="Johannes Krohn" w:date="2025-09-04T10:37:00Z" w16du:dateUtc="2025-09-04T10:37:44Z"/>
          <w:rFonts w:ascii="Georgia" w:hAnsi="Georgia"/>
        </w:rPr>
      </w:pPr>
      <w:r w:rsidRPr="5BB6EBC0">
        <w:rPr>
          <w:rFonts w:ascii="Georgia" w:hAnsi="Georgia"/>
        </w:rPr>
        <w:br w:type="page"/>
      </w:r>
    </w:p>
    <w:p w14:paraId="61BE3DBA" w14:textId="0016E885" w:rsidR="337EADD0" w:rsidRDefault="337EADD0" w:rsidP="5BB6EBC0">
      <w:pPr>
        <w:jc w:val="left"/>
        <w:rPr>
          <w:ins w:id="45" w:author="Johannes Krohn" w:date="2025-09-04T10:37:00Z" w16du:dateUtc="2025-09-04T10:37:59Z"/>
          <w:rFonts w:ascii="Georgia" w:eastAsia="Georgia" w:hAnsi="Georgia" w:cs="Georgia"/>
          <w:color w:val="212121"/>
        </w:rPr>
      </w:pPr>
      <w:ins w:id="46" w:author="Johannes Krohn" w:date="2025-09-04T10:37:00Z">
        <w:r w:rsidRPr="5BB6EBC0">
          <w:rPr>
            <w:rFonts w:ascii="Georgia" w:eastAsia="Georgia" w:hAnsi="Georgia" w:cs="Georgia"/>
            <w:b/>
            <w:bCs/>
            <w:color w:val="212121"/>
          </w:rPr>
          <w:lastRenderedPageBreak/>
          <w:t>Guidance on the use of generative AI tools for the preparation of the proposal </w:t>
        </w:r>
      </w:ins>
    </w:p>
    <w:p w14:paraId="109654F0" w14:textId="50A5E9C1" w:rsidR="337EADD0" w:rsidRDefault="337EADD0">
      <w:pPr>
        <w:jc w:val="left"/>
        <w:rPr>
          <w:ins w:id="47" w:author="Johannes Krohn" w:date="2025-09-04T10:37:00Z" w16du:dateUtc="2025-09-04T10:37:59Z"/>
          <w:rFonts w:ascii="Georgia" w:eastAsia="Georgia" w:hAnsi="Georgia" w:cs="Georgia"/>
          <w:color w:val="212121"/>
        </w:rPr>
        <w:pPrChange w:id="48" w:author="Johannes Krohn" w:date="2025-09-04T10:37:00Z">
          <w:pPr/>
        </w:pPrChange>
      </w:pPr>
      <w:ins w:id="49" w:author="Johannes Krohn" w:date="2025-09-04T10:37:00Z">
        <w:r w:rsidRPr="5BB6EBC0">
          <w:rPr>
            <w:rFonts w:ascii="Georgia" w:eastAsia="Georgia" w:hAnsi="Georgia" w:cs="Georgia"/>
            <w:color w:val="212121"/>
          </w:rPr>
          <w:t> </w:t>
        </w:r>
      </w:ins>
    </w:p>
    <w:p w14:paraId="6D31BEAB" w14:textId="544701CB" w:rsidR="337EADD0" w:rsidRDefault="337EADD0">
      <w:pPr>
        <w:spacing w:after="240"/>
        <w:jc w:val="left"/>
        <w:rPr>
          <w:ins w:id="50" w:author="Johannes Krohn" w:date="2025-09-04T10:37:00Z" w16du:dateUtc="2025-09-04T10:37:59Z"/>
          <w:rFonts w:ascii="Georgia" w:eastAsia="Georgia" w:hAnsi="Georgia" w:cs="Georgia"/>
          <w:color w:val="212121"/>
        </w:rPr>
        <w:pPrChange w:id="51" w:author="Johannes Krohn" w:date="2025-09-04T10:37:00Z">
          <w:pPr/>
        </w:pPrChange>
      </w:pPr>
      <w:ins w:id="52" w:author="Johannes Krohn" w:date="2025-09-04T10:37:00Z">
        <w:r w:rsidRPr="5BB6EBC0">
          <w:rPr>
            <w:rFonts w:ascii="Georgia" w:eastAsia="Georgia" w:hAnsi="Georgia" w:cs="Georgia"/>
            <w:color w:val="212121"/>
          </w:rPr>
          <w:t>When considering the use of generative artificial intelligence (AI) tools for the preparation of the proposal, it is imperative to exercise caution and careful consideration. The AI-generated content should be thoroughly reviewed and validated by the applicants to ensure its appropriateness and accuracy, as well as its compliance with intellectual property regulations. Applicants are fully responsible for the content of the proposal (even those parts produced by the AI tool) and must be transparent in disclosing which AI tools were used and how they were utilized. Specifically, applicants are required to: </w:t>
        </w:r>
      </w:ins>
    </w:p>
    <w:p w14:paraId="782215CC" w14:textId="3622DEAC" w:rsidR="337EADD0" w:rsidRDefault="337EADD0">
      <w:pPr>
        <w:pStyle w:val="Listenabsatz"/>
        <w:numPr>
          <w:ilvl w:val="0"/>
          <w:numId w:val="1"/>
        </w:numPr>
        <w:jc w:val="left"/>
        <w:rPr>
          <w:ins w:id="53" w:author="Johannes Krohn" w:date="2025-09-04T10:37:00Z" w16du:dateUtc="2025-09-04T10:37:59Z"/>
          <w:rFonts w:ascii="Georgia" w:eastAsia="Georgia" w:hAnsi="Georgia" w:cs="Georgia"/>
          <w:color w:val="212121"/>
        </w:rPr>
        <w:pPrChange w:id="54" w:author="Johannes Krohn" w:date="2025-09-04T10:37:00Z">
          <w:pPr/>
        </w:pPrChange>
      </w:pPr>
      <w:ins w:id="55" w:author="Johannes Krohn" w:date="2025-09-04T10:37:00Z">
        <w:r w:rsidRPr="5BB6EBC0">
          <w:rPr>
            <w:rFonts w:ascii="Georgia" w:eastAsia="Georgia" w:hAnsi="Georgia" w:cs="Georgia"/>
            <w:color w:val="212121"/>
          </w:rPr>
          <w:t>Verify the accuracy, validity, and appropriateness of the content and any citations generated by the AI tool and correct any errors or inconsistencies. </w:t>
        </w:r>
      </w:ins>
    </w:p>
    <w:p w14:paraId="2FD780EE" w14:textId="1A8EAC72" w:rsidR="337EADD0" w:rsidRDefault="337EADD0">
      <w:pPr>
        <w:pStyle w:val="Listenabsatz"/>
        <w:numPr>
          <w:ilvl w:val="0"/>
          <w:numId w:val="1"/>
        </w:numPr>
        <w:jc w:val="left"/>
        <w:rPr>
          <w:ins w:id="56" w:author="Johannes Krohn" w:date="2025-09-04T10:37:00Z" w16du:dateUtc="2025-09-04T10:37:59Z"/>
          <w:rFonts w:ascii="Georgia" w:eastAsia="Georgia" w:hAnsi="Georgia" w:cs="Georgia"/>
          <w:color w:val="212121"/>
        </w:rPr>
        <w:pPrChange w:id="57" w:author="Johannes Krohn" w:date="2025-09-04T10:37:00Z">
          <w:pPr/>
        </w:pPrChange>
      </w:pPr>
      <w:ins w:id="58" w:author="Johannes Krohn" w:date="2025-09-04T10:37:00Z">
        <w:r w:rsidRPr="5BB6EBC0">
          <w:rPr>
            <w:rFonts w:ascii="Georgia" w:eastAsia="Georgia" w:hAnsi="Georgia" w:cs="Georgia"/>
            <w:color w:val="212121"/>
          </w:rPr>
          <w:t>Provide a list of sources used to generate content and citations, including those generated by the AI tool. Double-check citations to ensure they are accurate and properly referenced.</w:t>
        </w:r>
      </w:ins>
    </w:p>
    <w:p w14:paraId="7FA9D958" w14:textId="02F39F82" w:rsidR="337EADD0" w:rsidRDefault="337EADD0">
      <w:pPr>
        <w:pStyle w:val="Listenabsatz"/>
        <w:numPr>
          <w:ilvl w:val="0"/>
          <w:numId w:val="1"/>
        </w:numPr>
        <w:jc w:val="left"/>
        <w:rPr>
          <w:ins w:id="59" w:author="Johannes Krohn" w:date="2025-09-04T10:37:00Z" w16du:dateUtc="2025-09-04T10:37:59Z"/>
          <w:rFonts w:ascii="Georgia" w:eastAsia="Georgia" w:hAnsi="Georgia" w:cs="Georgia"/>
          <w:color w:val="212121"/>
        </w:rPr>
        <w:pPrChange w:id="60" w:author="Johannes Krohn" w:date="2025-09-04T10:37:00Z">
          <w:pPr/>
        </w:pPrChange>
      </w:pPr>
      <w:ins w:id="61" w:author="Johannes Krohn" w:date="2025-09-04T10:37:00Z">
        <w:r w:rsidRPr="5BB6EBC0">
          <w:rPr>
            <w:rFonts w:ascii="Georgia" w:eastAsia="Georgia" w:hAnsi="Georgia" w:cs="Georgia"/>
            <w:color w:val="212121"/>
          </w:rPr>
          <w:t>Be conscious of the potential for plagiarism where the AI tool may have reproduced substantial text from other sources. Check the original sources to be sure you are not plagiarizing someone else’s work. </w:t>
        </w:r>
      </w:ins>
    </w:p>
    <w:p w14:paraId="49BC1DD5" w14:textId="53D00E2E" w:rsidR="337EADD0" w:rsidRDefault="337EADD0">
      <w:pPr>
        <w:pStyle w:val="Listenabsatz"/>
        <w:numPr>
          <w:ilvl w:val="0"/>
          <w:numId w:val="1"/>
        </w:numPr>
        <w:jc w:val="left"/>
        <w:rPr>
          <w:ins w:id="62" w:author="Johannes Krohn" w:date="2025-09-04T10:37:00Z" w16du:dateUtc="2025-09-04T10:37:59Z"/>
          <w:rFonts w:ascii="Georgia" w:eastAsia="Georgia" w:hAnsi="Georgia" w:cs="Georgia"/>
          <w:color w:val="212121"/>
        </w:rPr>
        <w:pPrChange w:id="63" w:author="Johannes Krohn" w:date="2025-09-04T10:37:00Z">
          <w:pPr/>
        </w:pPrChange>
      </w:pPr>
      <w:ins w:id="64" w:author="Johannes Krohn" w:date="2025-09-04T10:37:00Z">
        <w:r w:rsidRPr="5BB6EBC0">
          <w:rPr>
            <w:rFonts w:ascii="Georgia" w:eastAsia="Georgia" w:hAnsi="Georgia" w:cs="Georgia"/>
            <w:color w:val="212121"/>
          </w:rPr>
          <w:t>Acknowledge the limitations of the AI tool in the proposal preparation, including the potential for bias, errors, and gaps in knowledge.</w:t>
        </w:r>
      </w:ins>
    </w:p>
    <w:p w14:paraId="3AAF889F" w14:textId="068B2846" w:rsidR="5BB6EBC0" w:rsidRDefault="5BB6EBC0">
      <w:pPr>
        <w:rPr>
          <w:ins w:id="65" w:author="Johannes Krohn" w:date="2025-09-04T10:37:00Z" w16du:dateUtc="2025-09-04T10:37:59Z"/>
          <w:rFonts w:ascii="Georgia" w:eastAsia="Georgia" w:hAnsi="Georgia" w:cs="Georgia"/>
          <w:color w:val="000000" w:themeColor="text1"/>
        </w:rPr>
        <w:pPrChange w:id="66" w:author="Johannes Krohn" w:date="2025-09-04T10:37:00Z">
          <w:pPr>
            <w:numPr>
              <w:numId w:val="1"/>
            </w:numPr>
            <w:ind w:left="720" w:hanging="360"/>
          </w:pPr>
        </w:pPrChange>
      </w:pPr>
    </w:p>
    <w:p w14:paraId="2BD2F389" w14:textId="2E9F0444" w:rsidR="5BB6EBC0" w:rsidRDefault="5BB6EBC0">
      <w:pPr>
        <w:rPr>
          <w:ins w:id="67" w:author="Johannes Krohn" w:date="2025-09-04T10:37:00Z" w16du:dateUtc="2025-09-04T10:37:59Z"/>
          <w:rFonts w:ascii="Georgia" w:eastAsia="Georgia" w:hAnsi="Georgia" w:cs="Georgia"/>
          <w:color w:val="000000" w:themeColor="text1"/>
        </w:rPr>
      </w:pPr>
    </w:p>
    <w:p w14:paraId="41DA5674" w14:textId="377A804C" w:rsidR="337EADD0" w:rsidRDefault="337EADD0">
      <w:pPr>
        <w:rPr>
          <w:ins w:id="68" w:author="Johannes Krohn" w:date="2025-09-04T10:37:00Z" w16du:dateUtc="2025-09-04T10:37:59Z"/>
          <w:rFonts w:ascii="Georgia" w:eastAsia="Georgia" w:hAnsi="Georgia" w:cs="Georgia"/>
          <w:color w:val="8DB3E2" w:themeColor="text2" w:themeTint="66"/>
          <w:rPrChange w:id="69" w:author="Johannes Krohn" w:date="2025-09-04T10:39:00Z">
            <w:rPr>
              <w:ins w:id="70" w:author="Johannes Krohn" w:date="2025-09-04T10:37:00Z" w16du:dateUtc="2025-09-04T10:37:59Z"/>
              <w:rFonts w:ascii="Georgia" w:eastAsia="Georgia" w:hAnsi="Georgia" w:cs="Georgia"/>
              <w:color w:val="4F81BD" w:themeColor="accent1"/>
            </w:rPr>
          </w:rPrChange>
        </w:rPr>
      </w:pPr>
      <w:ins w:id="71" w:author="Johannes Krohn" w:date="2025-09-04T10:37:00Z">
        <w:r w:rsidRPr="5BB6EBC0">
          <w:rPr>
            <w:rFonts w:ascii="Georgia" w:eastAsia="Georgia" w:hAnsi="Georgia" w:cs="Georgia"/>
            <w:color w:val="8DB3E2" w:themeColor="text2" w:themeTint="66"/>
            <w:rPrChange w:id="72" w:author="Johannes Krohn" w:date="2025-09-04T10:39:00Z">
              <w:rPr>
                <w:rFonts w:ascii="Georgia" w:eastAsia="Georgia" w:hAnsi="Georgia" w:cs="Georgia"/>
                <w:color w:val="4F81BD" w:themeColor="accent1"/>
              </w:rPr>
            </w:rPrChange>
          </w:rPr>
          <w:t>[Add the information below in the form:</w:t>
        </w:r>
      </w:ins>
    </w:p>
    <w:p w14:paraId="6CB8C68F" w14:textId="58FDAB90" w:rsidR="337EADD0" w:rsidRDefault="337EADD0">
      <w:pPr>
        <w:rPr>
          <w:ins w:id="73" w:author="Johannes Krohn" w:date="2025-09-04T10:37:00Z" w16du:dateUtc="2025-09-04T10:37:59Z"/>
          <w:rFonts w:ascii="Georgia" w:eastAsia="Georgia" w:hAnsi="Georgia" w:cs="Georgia"/>
          <w:color w:val="8DB3E2" w:themeColor="text2" w:themeTint="66"/>
          <w:rPrChange w:id="74" w:author="Johannes Krohn" w:date="2025-09-04T10:39:00Z">
            <w:rPr>
              <w:ins w:id="75" w:author="Johannes Krohn" w:date="2025-09-04T10:37:00Z" w16du:dateUtc="2025-09-04T10:37:59Z"/>
              <w:rFonts w:ascii="Georgia" w:eastAsia="Georgia" w:hAnsi="Georgia" w:cs="Georgia"/>
              <w:color w:val="4F81BD" w:themeColor="accent1"/>
            </w:rPr>
          </w:rPrChange>
        </w:rPr>
      </w:pPr>
      <w:ins w:id="76" w:author="Johannes Krohn" w:date="2025-09-04T10:37:00Z">
        <w:r w:rsidRPr="5BB6EBC0">
          <w:rPr>
            <w:rFonts w:ascii="Georgia" w:eastAsia="Georgia" w:hAnsi="Georgia" w:cs="Georgia"/>
            <w:color w:val="8DB3E2" w:themeColor="text2" w:themeTint="66"/>
            <w:rPrChange w:id="77" w:author="Johannes Krohn" w:date="2025-09-04T10:39:00Z">
              <w:rPr>
                <w:rFonts w:ascii="Georgia" w:eastAsia="Georgia" w:hAnsi="Georgia" w:cs="Georgia"/>
                <w:color w:val="4F81BD" w:themeColor="accent1"/>
              </w:rPr>
            </w:rPrChange>
          </w:rPr>
          <w:t>Source</w:t>
        </w:r>
        <w:r>
          <w:tab/>
        </w:r>
        <w:r>
          <w:tab/>
        </w:r>
        <w:r w:rsidRPr="5BB6EBC0">
          <w:rPr>
            <w:rFonts w:ascii="Georgia" w:eastAsia="Georgia" w:hAnsi="Georgia" w:cs="Georgia"/>
            <w:color w:val="8DB3E2" w:themeColor="text2" w:themeTint="66"/>
            <w:rPrChange w:id="78" w:author="Johannes Krohn" w:date="2025-09-04T10:39:00Z">
              <w:rPr>
                <w:rFonts w:ascii="Georgia" w:eastAsia="Georgia" w:hAnsi="Georgia" w:cs="Georgia"/>
                <w:color w:val="4F81BD" w:themeColor="accent1"/>
              </w:rPr>
            </w:rPrChange>
          </w:rPr>
          <w:t>Used for Section(s)]</w:t>
        </w:r>
      </w:ins>
    </w:p>
    <w:p w14:paraId="2425D050" w14:textId="15765E01" w:rsidR="5BB6EBC0" w:rsidRDefault="5BB6EBC0"/>
    <w:p w14:paraId="4F93B999" w14:textId="05009A43" w:rsidR="5BB6EBC0" w:rsidRDefault="5BB6EBC0">
      <w:r>
        <w:br w:type="page"/>
      </w:r>
    </w:p>
    <w:p w14:paraId="528B3E23" w14:textId="514078C0" w:rsidR="5BB6EBC0" w:rsidRDefault="5BB6EBC0" w:rsidP="5BB6EBC0">
      <w:pPr>
        <w:jc w:val="left"/>
        <w:rPr>
          <w:rFonts w:ascii="Georgia" w:hAnsi="Georgia"/>
        </w:rPr>
      </w:pPr>
    </w:p>
    <w:p w14:paraId="304293C3" w14:textId="77777777" w:rsidR="0080395F" w:rsidRDefault="0080395F" w:rsidP="0080395F">
      <w:pPr>
        <w:pStyle w:val="berschrift1"/>
        <w:numPr>
          <w:ilvl w:val="0"/>
          <w:numId w:val="0"/>
        </w:numPr>
        <w:tabs>
          <w:tab w:val="left" w:pos="708"/>
        </w:tabs>
        <w:ind w:left="907" w:hanging="907"/>
        <w:rPr>
          <w:rFonts w:ascii="Georgia" w:hAnsi="Georgia"/>
          <w:caps w:val="0"/>
          <w:sz w:val="24"/>
          <w:u w:val="single"/>
        </w:rPr>
      </w:pPr>
      <w:r>
        <w:rPr>
          <w:rFonts w:ascii="Georgia" w:hAnsi="Georgia"/>
          <w:caps w:val="0"/>
          <w:sz w:val="24"/>
          <w:u w:val="single"/>
        </w:rPr>
        <w:t>Attachments</w:t>
      </w:r>
    </w:p>
    <w:p w14:paraId="052B60F5" w14:textId="77777777" w:rsidR="0080395F" w:rsidRDefault="0080395F" w:rsidP="0080395F">
      <w:pPr>
        <w:pStyle w:val="berschrift1"/>
        <w:numPr>
          <w:ilvl w:val="0"/>
          <w:numId w:val="0"/>
        </w:numPr>
        <w:tabs>
          <w:tab w:val="left" w:pos="708"/>
        </w:tabs>
        <w:ind w:left="907" w:hanging="907"/>
        <w:rPr>
          <w:rFonts w:ascii="Georgia" w:hAnsi="Georgia"/>
          <w:caps w:val="0"/>
          <w:sz w:val="24"/>
        </w:rPr>
      </w:pPr>
      <w:r>
        <w:rPr>
          <w:rFonts w:ascii="Georgia" w:hAnsi="Georgia"/>
          <w:caps w:val="0"/>
          <w:sz w:val="24"/>
        </w:rPr>
        <w:t>Resubmission Summary</w:t>
      </w:r>
    </w:p>
    <w:p w14:paraId="6C33448F" w14:textId="77777777" w:rsidR="0080395F" w:rsidRPr="00F84804" w:rsidRDefault="0080395F" w:rsidP="0080395F">
      <w:pPr>
        <w:spacing w:before="120"/>
        <w:rPr>
          <w:rFonts w:ascii="Georgia" w:hAnsi="Georgia"/>
          <w:color w:val="0070C0"/>
        </w:rPr>
      </w:pPr>
      <w:r w:rsidRPr="00F84804">
        <w:rPr>
          <w:rFonts w:ascii="Georgia" w:hAnsi="Georgia"/>
          <w:color w:val="0070C0"/>
        </w:rPr>
        <w:t>Writing Tips</w:t>
      </w:r>
    </w:p>
    <w:p w14:paraId="05DA0C93" w14:textId="77777777" w:rsidR="0080395F" w:rsidRDefault="0080395F" w:rsidP="0080395F">
      <w:pPr>
        <w:spacing w:before="120"/>
        <w:rPr>
          <w:rFonts w:ascii="Georgia" w:hAnsi="Georgia"/>
          <w:color w:val="0070C0"/>
        </w:rPr>
      </w:pPr>
      <w:r>
        <w:rPr>
          <w:rFonts w:ascii="Georgia" w:hAnsi="Georgia"/>
          <w:color w:val="0070C0"/>
        </w:rPr>
        <w:t>[Resubmissions are permitted, but please note the requirement that a resubmission must fully take account of any previous feedback given to the applicant.</w:t>
      </w:r>
    </w:p>
    <w:p w14:paraId="1921292A" w14:textId="77777777" w:rsidR="0080395F" w:rsidRDefault="0080395F" w:rsidP="0080395F">
      <w:pPr>
        <w:spacing w:before="120"/>
        <w:rPr>
          <w:rFonts w:ascii="Georgia" w:hAnsi="Georgia"/>
          <w:color w:val="0070C0"/>
        </w:rPr>
      </w:pPr>
      <w:r>
        <w:rPr>
          <w:rFonts w:ascii="Georgia" w:hAnsi="Georgia"/>
          <w:color w:val="0070C0"/>
        </w:rPr>
        <w:t>If this is a resubmission, include in this section the feedback previously received, and show how you have addressed it with a summary of the changes made since the previous application. This will be assessed by the Tender Opening Board in deciding whether or not the resubmission is admissible.]</w:t>
      </w:r>
    </w:p>
    <w:p w14:paraId="2834E7DB" w14:textId="77777777" w:rsidR="0080395F" w:rsidRDefault="0080395F" w:rsidP="0080395F">
      <w:pPr>
        <w:spacing w:before="120"/>
        <w:rPr>
          <w:rFonts w:ascii="Georgia" w:hAnsi="Georgia"/>
          <w:color w:val="000000"/>
        </w:rPr>
      </w:pPr>
    </w:p>
    <w:p w14:paraId="10AF8DDC" w14:textId="77777777" w:rsidR="0080395F" w:rsidRPr="00F84804" w:rsidRDefault="0080395F" w:rsidP="0080395F">
      <w:pPr>
        <w:spacing w:before="120"/>
        <w:rPr>
          <w:rFonts w:ascii="Georgia" w:hAnsi="Georgia"/>
          <w:color w:val="0070C0"/>
        </w:rPr>
      </w:pPr>
      <w:r w:rsidRPr="00F84804">
        <w:rPr>
          <w:rFonts w:ascii="Georgia" w:hAnsi="Georgia"/>
          <w:color w:val="0070C0"/>
        </w:rPr>
        <w:t>Text</w:t>
      </w:r>
    </w:p>
    <w:p w14:paraId="233286C2" w14:textId="77777777" w:rsidR="00227F05" w:rsidRPr="00586D06" w:rsidRDefault="00227F05" w:rsidP="00586D06">
      <w:pPr>
        <w:rPr>
          <w:rFonts w:ascii="Georgia" w:hAnsi="Georgia"/>
        </w:rPr>
      </w:pPr>
    </w:p>
    <w:sectPr w:rsidR="00227F05" w:rsidRPr="00586D06" w:rsidSect="00A360FB">
      <w:footerReference w:type="even" r:id="rId15"/>
      <w:footerReference w:type="default" r:id="rId16"/>
      <w:pgSz w:w="11907" w:h="16840" w:code="9"/>
      <w:pgMar w:top="1860" w:right="1106" w:bottom="1417" w:left="1134" w:header="771" w:footer="1202"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1" w:author="Gabriele Moehlenkamp" w:date="2025-09-08T14:09:00Z" w:initials="GM">
    <w:p w14:paraId="79EAA866" w14:textId="77777777" w:rsidR="00F4344E" w:rsidRDefault="00F4344E" w:rsidP="00F4344E">
      <w:pPr>
        <w:pStyle w:val="Kommentartext"/>
        <w:jc w:val="left"/>
      </w:pPr>
      <w:r>
        <w:rPr>
          <w:rStyle w:val="Kommentarzeichen"/>
        </w:rPr>
        <w:annotationRef/>
      </w:r>
      <w:r>
        <w:rPr>
          <w:lang w:val="de-DE"/>
        </w:rPr>
        <w:t>AZO Ergänzung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9EAA86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12CC6B" w16cex:dateUtc="2025-09-08T1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EAA866" w16cid:durableId="2112CC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EC3C4" w14:textId="77777777" w:rsidR="002F2546" w:rsidRDefault="002F2546" w:rsidP="0048765E">
      <w:r>
        <w:separator/>
      </w:r>
    </w:p>
  </w:endnote>
  <w:endnote w:type="continuationSeparator" w:id="0">
    <w:p w14:paraId="1F894DD2" w14:textId="77777777" w:rsidR="002F2546" w:rsidRDefault="002F2546" w:rsidP="0048765E">
      <w:r>
        <w:continuationSeparator/>
      </w:r>
    </w:p>
  </w:endnote>
  <w:endnote w:type="continuationNotice" w:id="1">
    <w:p w14:paraId="2023B800" w14:textId="77777777" w:rsidR="002F2546" w:rsidRDefault="002F25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0000000000000000000"/>
    <w:charset w:val="00"/>
    <w:family w:val="auto"/>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363903023"/>
      <w:docPartObj>
        <w:docPartGallery w:val="Page Numbers (Bottom of Page)"/>
        <w:docPartUnique/>
      </w:docPartObj>
    </w:sdtPr>
    <w:sdtEndPr>
      <w:rPr>
        <w:rStyle w:val="Seitenzahl"/>
      </w:rPr>
    </w:sdtEndPr>
    <w:sdtContent>
      <w:p w14:paraId="27AF2084" w14:textId="1CBC0C15" w:rsidR="00E21031" w:rsidRDefault="00E21031">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D502BDB" w14:textId="77777777" w:rsidR="00E21031" w:rsidRDefault="00E2103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sz w:val="22"/>
        <w:szCs w:val="40"/>
      </w:rPr>
      <w:id w:val="154190230"/>
      <w:docPartObj>
        <w:docPartGallery w:val="Page Numbers (Bottom of Page)"/>
        <w:docPartUnique/>
      </w:docPartObj>
    </w:sdtPr>
    <w:sdtEndPr>
      <w:rPr>
        <w:rStyle w:val="Seitenzahl"/>
        <w:sz w:val="28"/>
        <w:szCs w:val="48"/>
      </w:rPr>
    </w:sdtEndPr>
    <w:sdtContent>
      <w:p w14:paraId="550C29C2" w14:textId="0A8D44FE" w:rsidR="00E21031" w:rsidRPr="00586D06" w:rsidRDefault="00E21031">
        <w:pPr>
          <w:pStyle w:val="Fuzeile"/>
          <w:framePr w:wrap="none" w:vAnchor="text" w:hAnchor="margin" w:xAlign="center" w:y="1"/>
          <w:rPr>
            <w:rStyle w:val="Seitenzahl"/>
            <w:sz w:val="22"/>
            <w:szCs w:val="40"/>
          </w:rPr>
        </w:pPr>
        <w:r w:rsidRPr="00586D06">
          <w:rPr>
            <w:rStyle w:val="Seitenzahl"/>
            <w:sz w:val="22"/>
            <w:szCs w:val="40"/>
          </w:rPr>
          <w:fldChar w:fldCharType="begin"/>
        </w:r>
        <w:r w:rsidRPr="00586D06">
          <w:rPr>
            <w:rStyle w:val="Seitenzahl"/>
            <w:sz w:val="22"/>
            <w:szCs w:val="40"/>
          </w:rPr>
          <w:instrText xml:space="preserve"> PAGE </w:instrText>
        </w:r>
        <w:r w:rsidRPr="00586D06">
          <w:rPr>
            <w:rStyle w:val="Seitenzahl"/>
            <w:sz w:val="22"/>
            <w:szCs w:val="40"/>
          </w:rPr>
          <w:fldChar w:fldCharType="separate"/>
        </w:r>
        <w:r w:rsidR="00313AED" w:rsidRPr="00586D06">
          <w:rPr>
            <w:rStyle w:val="Seitenzahl"/>
            <w:sz w:val="22"/>
            <w:szCs w:val="40"/>
          </w:rPr>
          <w:t>6</w:t>
        </w:r>
        <w:r w:rsidRPr="00586D06">
          <w:rPr>
            <w:rStyle w:val="Seitenzahl"/>
            <w:sz w:val="22"/>
            <w:szCs w:val="40"/>
          </w:rPr>
          <w:fldChar w:fldCharType="end"/>
        </w:r>
      </w:p>
    </w:sdtContent>
  </w:sdt>
  <w:p w14:paraId="251295DE" w14:textId="0F08EB0C" w:rsidR="00E21031" w:rsidRPr="00586D06" w:rsidRDefault="00E21031">
    <w:pPr>
      <w:pStyle w:val="Fuzeile"/>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5C6FB" w14:textId="77777777" w:rsidR="002F2546" w:rsidRDefault="002F2546" w:rsidP="0048765E">
      <w:r>
        <w:separator/>
      </w:r>
    </w:p>
  </w:footnote>
  <w:footnote w:type="continuationSeparator" w:id="0">
    <w:p w14:paraId="5AA612CF" w14:textId="77777777" w:rsidR="002F2546" w:rsidRDefault="002F2546" w:rsidP="0048765E">
      <w:r>
        <w:continuationSeparator/>
      </w:r>
    </w:p>
  </w:footnote>
  <w:footnote w:type="continuationNotice" w:id="1">
    <w:p w14:paraId="3444C51B" w14:textId="77777777" w:rsidR="002F2546" w:rsidRDefault="002F2546"/>
  </w:footnote>
  <w:footnote w:id="2">
    <w:p w14:paraId="717EBE5E" w14:textId="719642C2" w:rsidR="00FF30EE" w:rsidRPr="00EE0D5E" w:rsidRDefault="00FF30EE">
      <w:pPr>
        <w:pStyle w:val="Funotentext"/>
        <w:rPr>
          <w:lang w:val="en-US"/>
        </w:rPr>
      </w:pPr>
      <w:r>
        <w:rPr>
          <w:rStyle w:val="Funotenzeichen"/>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3">
    <w:p w14:paraId="3212EAEA" w14:textId="3A442317" w:rsidR="005B5888" w:rsidRPr="00586D06" w:rsidRDefault="005B5888">
      <w:pPr>
        <w:pStyle w:val="Funotentext"/>
        <w:rPr>
          <w:lang w:val="en-US"/>
        </w:rPr>
      </w:pPr>
      <w:r>
        <w:rPr>
          <w:rStyle w:val="Funotenzeichen"/>
        </w:rPr>
        <w:footnoteRef/>
      </w:r>
      <w:r>
        <w:t xml:space="preserve"> </w:t>
      </w:r>
      <w:r>
        <w:rPr>
          <w:rFonts w:ascii="Georgia" w:eastAsia="MS Mincho" w:hAnsi="Georgia"/>
          <w:lang w:val="en-US" w:eastAsia="en-US"/>
        </w:rPr>
        <w:t>Both documents are available from the ESA BIC as part of the application package.</w:t>
      </w:r>
    </w:p>
  </w:footnote>
  <w:footnote w:id="4">
    <w:p w14:paraId="37EA221A" w14:textId="31BCB9CB" w:rsidR="002A671C" w:rsidRPr="00586D06" w:rsidRDefault="002A671C">
      <w:pPr>
        <w:pStyle w:val="Funotentext"/>
        <w:rPr>
          <w:lang w:val="en-US"/>
        </w:rPr>
      </w:pPr>
      <w:r>
        <w:rPr>
          <w:rStyle w:val="Funotenzeichen"/>
        </w:rPr>
        <w:footnoteRef/>
      </w:r>
      <w:r>
        <w:t xml:space="preserve"> Please have the form signed </w:t>
      </w:r>
      <w:r>
        <w:rPr>
          <w:lang w:val="en-US"/>
        </w:rPr>
        <w:t>by all natural persons whose personal data is provided as part of the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CB4FC8C"/>
    <w:multiLevelType w:val="hybridMultilevel"/>
    <w:tmpl w:val="11148668"/>
    <w:lvl w:ilvl="0" w:tplc="A9664004">
      <w:numFmt w:val="bullet"/>
      <w:lvlText w:val="•"/>
      <w:lvlJc w:val="left"/>
      <w:pPr>
        <w:ind w:left="720" w:hanging="360"/>
      </w:pPr>
      <w:rPr>
        <w:rFonts w:ascii="Georgia" w:hAnsi="Georgia" w:hint="default"/>
      </w:rPr>
    </w:lvl>
    <w:lvl w:ilvl="1" w:tplc="645CB954">
      <w:start w:val="1"/>
      <w:numFmt w:val="bullet"/>
      <w:lvlText w:val="o"/>
      <w:lvlJc w:val="left"/>
      <w:pPr>
        <w:ind w:left="1440" w:hanging="360"/>
      </w:pPr>
      <w:rPr>
        <w:rFonts w:ascii="Courier New" w:hAnsi="Courier New" w:hint="default"/>
      </w:rPr>
    </w:lvl>
    <w:lvl w:ilvl="2" w:tplc="7FB24F28">
      <w:start w:val="1"/>
      <w:numFmt w:val="bullet"/>
      <w:lvlText w:val=""/>
      <w:lvlJc w:val="left"/>
      <w:pPr>
        <w:ind w:left="2160" w:hanging="360"/>
      </w:pPr>
      <w:rPr>
        <w:rFonts w:ascii="Wingdings" w:hAnsi="Wingdings" w:hint="default"/>
      </w:rPr>
    </w:lvl>
    <w:lvl w:ilvl="3" w:tplc="159ECDA2">
      <w:start w:val="1"/>
      <w:numFmt w:val="bullet"/>
      <w:lvlText w:val=""/>
      <w:lvlJc w:val="left"/>
      <w:pPr>
        <w:ind w:left="2880" w:hanging="360"/>
      </w:pPr>
      <w:rPr>
        <w:rFonts w:ascii="Symbol" w:hAnsi="Symbol" w:hint="default"/>
      </w:rPr>
    </w:lvl>
    <w:lvl w:ilvl="4" w:tplc="568EE3C6">
      <w:start w:val="1"/>
      <w:numFmt w:val="bullet"/>
      <w:lvlText w:val="o"/>
      <w:lvlJc w:val="left"/>
      <w:pPr>
        <w:ind w:left="3600" w:hanging="360"/>
      </w:pPr>
      <w:rPr>
        <w:rFonts w:ascii="Courier New" w:hAnsi="Courier New" w:hint="default"/>
      </w:rPr>
    </w:lvl>
    <w:lvl w:ilvl="5" w:tplc="A7F63B88">
      <w:start w:val="1"/>
      <w:numFmt w:val="bullet"/>
      <w:lvlText w:val=""/>
      <w:lvlJc w:val="left"/>
      <w:pPr>
        <w:ind w:left="4320" w:hanging="360"/>
      </w:pPr>
      <w:rPr>
        <w:rFonts w:ascii="Wingdings" w:hAnsi="Wingdings" w:hint="default"/>
      </w:rPr>
    </w:lvl>
    <w:lvl w:ilvl="6" w:tplc="58866BCE">
      <w:start w:val="1"/>
      <w:numFmt w:val="bullet"/>
      <w:lvlText w:val=""/>
      <w:lvlJc w:val="left"/>
      <w:pPr>
        <w:ind w:left="5040" w:hanging="360"/>
      </w:pPr>
      <w:rPr>
        <w:rFonts w:ascii="Symbol" w:hAnsi="Symbol" w:hint="default"/>
      </w:rPr>
    </w:lvl>
    <w:lvl w:ilvl="7" w:tplc="58E8104E">
      <w:start w:val="1"/>
      <w:numFmt w:val="bullet"/>
      <w:lvlText w:val="o"/>
      <w:lvlJc w:val="left"/>
      <w:pPr>
        <w:ind w:left="5760" w:hanging="360"/>
      </w:pPr>
      <w:rPr>
        <w:rFonts w:ascii="Courier New" w:hAnsi="Courier New" w:hint="default"/>
      </w:rPr>
    </w:lvl>
    <w:lvl w:ilvl="8" w:tplc="07161F3E">
      <w:start w:val="1"/>
      <w:numFmt w:val="bullet"/>
      <w:lvlText w:val=""/>
      <w:lvlJc w:val="left"/>
      <w:pPr>
        <w:ind w:left="6480" w:hanging="360"/>
      </w:pPr>
      <w:rPr>
        <w:rFonts w:ascii="Wingdings" w:hAnsi="Wingdings" w:hint="default"/>
      </w:rPr>
    </w:lvl>
  </w:abstractNum>
  <w:abstractNum w:abstractNumId="16"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8"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1"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A802926"/>
    <w:multiLevelType w:val="multilevel"/>
    <w:tmpl w:val="83469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6" w15:restartNumberingAfterBreak="0">
    <w:nsid w:val="331E3891"/>
    <w:multiLevelType w:val="hybridMultilevel"/>
    <w:tmpl w:val="741241F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0"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1"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3"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4" w15:restartNumberingAfterBreak="0">
    <w:nsid w:val="3DA512C7"/>
    <w:multiLevelType w:val="hybridMultilevel"/>
    <w:tmpl w:val="759E9DD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3EBA1B1D"/>
    <w:multiLevelType w:val="hybridMultilevel"/>
    <w:tmpl w:val="BCC68F2A"/>
    <w:lvl w:ilvl="0" w:tplc="20000017">
      <w:start w:val="1"/>
      <w:numFmt w:val="lowerLetter"/>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6"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3902AE"/>
    <w:multiLevelType w:val="hybridMultilevel"/>
    <w:tmpl w:val="FCDC1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1"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52" w15:restartNumberingAfterBreak="0">
    <w:nsid w:val="476948A0"/>
    <w:multiLevelType w:val="hybridMultilevel"/>
    <w:tmpl w:val="CE587F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48CE50A1"/>
    <w:multiLevelType w:val="multilevel"/>
    <w:tmpl w:val="D32A6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99E7210"/>
    <w:multiLevelType w:val="hybridMultilevel"/>
    <w:tmpl w:val="395AB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2B35A84"/>
    <w:multiLevelType w:val="multilevel"/>
    <w:tmpl w:val="A6D6F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63"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6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62C0271B"/>
    <w:multiLevelType w:val="multilevel"/>
    <w:tmpl w:val="DA1C0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8"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9"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0"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72"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5"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796C63E7"/>
    <w:multiLevelType w:val="multilevel"/>
    <w:tmpl w:val="DCF8A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79"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5949317">
    <w:abstractNumId w:val="15"/>
  </w:num>
  <w:num w:numId="2" w16cid:durableId="1494028631">
    <w:abstractNumId w:val="78"/>
  </w:num>
  <w:num w:numId="3" w16cid:durableId="1616908338">
    <w:abstractNumId w:val="9"/>
  </w:num>
  <w:num w:numId="4" w16cid:durableId="1301350253">
    <w:abstractNumId w:val="7"/>
  </w:num>
  <w:num w:numId="5" w16cid:durableId="1196239703">
    <w:abstractNumId w:val="6"/>
  </w:num>
  <w:num w:numId="6" w16cid:durableId="859389382">
    <w:abstractNumId w:val="5"/>
  </w:num>
  <w:num w:numId="7" w16cid:durableId="1074428680">
    <w:abstractNumId w:val="4"/>
  </w:num>
  <w:num w:numId="8" w16cid:durableId="1531991037">
    <w:abstractNumId w:val="8"/>
  </w:num>
  <w:num w:numId="9" w16cid:durableId="1194421805">
    <w:abstractNumId w:val="3"/>
  </w:num>
  <w:num w:numId="10" w16cid:durableId="1007907707">
    <w:abstractNumId w:val="2"/>
  </w:num>
  <w:num w:numId="11" w16cid:durableId="704712983">
    <w:abstractNumId w:val="1"/>
  </w:num>
  <w:num w:numId="12" w16cid:durableId="2109689415">
    <w:abstractNumId w:val="0"/>
  </w:num>
  <w:num w:numId="13" w16cid:durableId="1800954098">
    <w:abstractNumId w:val="35"/>
  </w:num>
  <w:num w:numId="14" w16cid:durableId="1730567044">
    <w:abstractNumId w:val="26"/>
  </w:num>
  <w:num w:numId="15" w16cid:durableId="660935407">
    <w:abstractNumId w:val="34"/>
  </w:num>
  <w:num w:numId="16" w16cid:durableId="778140066">
    <w:abstractNumId w:val="69"/>
  </w:num>
  <w:num w:numId="17" w16cid:durableId="289289175">
    <w:abstractNumId w:val="12"/>
  </w:num>
  <w:num w:numId="18" w16cid:durableId="951596583">
    <w:abstractNumId w:val="70"/>
  </w:num>
  <w:num w:numId="19" w16cid:durableId="1948080471">
    <w:abstractNumId w:val="28"/>
  </w:num>
  <w:num w:numId="20" w16cid:durableId="1269704300">
    <w:abstractNumId w:val="30"/>
  </w:num>
  <w:num w:numId="21" w16cid:durableId="1837568187">
    <w:abstractNumId w:val="74"/>
  </w:num>
  <w:num w:numId="22" w16cid:durableId="1203709111">
    <w:abstractNumId w:val="27"/>
  </w:num>
  <w:num w:numId="23" w16cid:durableId="773282179">
    <w:abstractNumId w:val="39"/>
  </w:num>
  <w:num w:numId="24" w16cid:durableId="1965497634">
    <w:abstractNumId w:val="40"/>
  </w:num>
  <w:num w:numId="25" w16cid:durableId="167987755">
    <w:abstractNumId w:val="73"/>
  </w:num>
  <w:num w:numId="26" w16cid:durableId="884878231">
    <w:abstractNumId w:val="54"/>
  </w:num>
  <w:num w:numId="27" w16cid:durableId="1089623046">
    <w:abstractNumId w:val="53"/>
  </w:num>
  <w:num w:numId="28" w16cid:durableId="484585669">
    <w:abstractNumId w:val="80"/>
  </w:num>
  <w:num w:numId="29" w16cid:durableId="1015962036">
    <w:abstractNumId w:val="33"/>
  </w:num>
  <w:num w:numId="30" w16cid:durableId="556671478">
    <w:abstractNumId w:val="38"/>
  </w:num>
  <w:num w:numId="31" w16cid:durableId="1891916298">
    <w:abstractNumId w:val="24"/>
  </w:num>
  <w:num w:numId="32" w16cid:durableId="1989817200">
    <w:abstractNumId w:val="32"/>
  </w:num>
  <w:num w:numId="33" w16cid:durableId="431123753">
    <w:abstractNumId w:val="49"/>
  </w:num>
  <w:num w:numId="34" w16cid:durableId="1090465174">
    <w:abstractNumId w:val="75"/>
  </w:num>
  <w:num w:numId="35" w16cid:durableId="2079815907">
    <w:abstractNumId w:val="60"/>
  </w:num>
  <w:num w:numId="36" w16cid:durableId="1163083714">
    <w:abstractNumId w:val="57"/>
  </w:num>
  <w:num w:numId="37" w16cid:durableId="1982056">
    <w:abstractNumId w:val="19"/>
  </w:num>
  <w:num w:numId="38" w16cid:durableId="1193811006">
    <w:abstractNumId w:val="76"/>
  </w:num>
  <w:num w:numId="39" w16cid:durableId="1876653139">
    <w:abstractNumId w:val="29"/>
  </w:num>
  <w:num w:numId="40" w16cid:durableId="2066098696">
    <w:abstractNumId w:val="25"/>
  </w:num>
  <w:num w:numId="41" w16cid:durableId="12845335">
    <w:abstractNumId w:val="22"/>
  </w:num>
  <w:num w:numId="42" w16cid:durableId="443307603">
    <w:abstractNumId w:val="11"/>
  </w:num>
  <w:num w:numId="43" w16cid:durableId="2121870739">
    <w:abstractNumId w:val="14"/>
  </w:num>
  <w:num w:numId="44" w16cid:durableId="1405687702">
    <w:abstractNumId w:val="61"/>
  </w:num>
  <w:num w:numId="45" w16cid:durableId="20278769">
    <w:abstractNumId w:val="18"/>
  </w:num>
  <w:num w:numId="46" w16cid:durableId="2108305381">
    <w:abstractNumId w:val="16"/>
  </w:num>
  <w:num w:numId="47" w16cid:durableId="1010790694">
    <w:abstractNumId w:val="23"/>
  </w:num>
  <w:num w:numId="48" w16cid:durableId="1477840289">
    <w:abstractNumId w:val="65"/>
  </w:num>
  <w:num w:numId="49" w16cid:durableId="953439193">
    <w:abstractNumId w:val="50"/>
  </w:num>
  <w:num w:numId="50" w16cid:durableId="1827353874">
    <w:abstractNumId w:val="64"/>
  </w:num>
  <w:num w:numId="51" w16cid:durableId="111829456">
    <w:abstractNumId w:val="62"/>
  </w:num>
  <w:num w:numId="52" w16cid:durableId="1168592312">
    <w:abstractNumId w:val="68"/>
  </w:num>
  <w:num w:numId="53" w16cid:durableId="896205285">
    <w:abstractNumId w:val="63"/>
  </w:num>
  <w:num w:numId="54" w16cid:durableId="939028625">
    <w:abstractNumId w:val="37"/>
  </w:num>
  <w:num w:numId="55" w16cid:durableId="1893955507">
    <w:abstractNumId w:val="20"/>
  </w:num>
  <w:num w:numId="56" w16cid:durableId="616909305">
    <w:abstractNumId w:val="71"/>
  </w:num>
  <w:num w:numId="57" w16cid:durableId="1059134723">
    <w:abstractNumId w:val="17"/>
  </w:num>
  <w:num w:numId="58" w16cid:durableId="1909805460">
    <w:abstractNumId w:val="51"/>
  </w:num>
  <w:num w:numId="59" w16cid:durableId="2046983033">
    <w:abstractNumId w:val="42"/>
  </w:num>
  <w:num w:numId="60" w16cid:durableId="874391921">
    <w:abstractNumId w:val="41"/>
  </w:num>
  <w:num w:numId="61" w16cid:durableId="1651865209">
    <w:abstractNumId w:val="21"/>
  </w:num>
  <w:num w:numId="62" w16cid:durableId="1133447419">
    <w:abstractNumId w:val="72"/>
  </w:num>
  <w:num w:numId="63" w16cid:durableId="1464695428">
    <w:abstractNumId w:val="47"/>
  </w:num>
  <w:num w:numId="64" w16cid:durableId="1740787500">
    <w:abstractNumId w:val="81"/>
  </w:num>
  <w:num w:numId="65" w16cid:durableId="1070926456">
    <w:abstractNumId w:val="13"/>
  </w:num>
  <w:num w:numId="66" w16cid:durableId="1783960995">
    <w:abstractNumId w:val="46"/>
  </w:num>
  <w:num w:numId="67" w16cid:durableId="1232733677">
    <w:abstractNumId w:val="58"/>
  </w:num>
  <w:num w:numId="68" w16cid:durableId="1473407642">
    <w:abstractNumId w:val="67"/>
  </w:num>
  <w:num w:numId="69" w16cid:durableId="117988465">
    <w:abstractNumId w:val="79"/>
  </w:num>
  <w:num w:numId="70" w16cid:durableId="1293098225">
    <w:abstractNumId w:val="43"/>
  </w:num>
  <w:num w:numId="71" w16cid:durableId="622157598">
    <w:abstractNumId w:val="45"/>
  </w:num>
  <w:num w:numId="72" w16cid:durableId="1424497283">
    <w:abstractNumId w:val="77"/>
  </w:num>
  <w:num w:numId="73" w16cid:durableId="171577316">
    <w:abstractNumId w:val="66"/>
  </w:num>
  <w:num w:numId="74" w16cid:durableId="1039087415">
    <w:abstractNumId w:val="31"/>
  </w:num>
  <w:num w:numId="75" w16cid:durableId="264508358">
    <w:abstractNumId w:val="56"/>
  </w:num>
  <w:num w:numId="76" w16cid:durableId="1289900282">
    <w:abstractNumId w:val="48"/>
  </w:num>
  <w:num w:numId="77" w16cid:durableId="449512703">
    <w:abstractNumId w:val="52"/>
  </w:num>
  <w:num w:numId="78" w16cid:durableId="863830619">
    <w:abstractNumId w:val="55"/>
  </w:num>
  <w:num w:numId="79" w16cid:durableId="1406993162">
    <w:abstractNumId w:val="59"/>
  </w:num>
  <w:num w:numId="80" w16cid:durableId="15889467">
    <w:abstractNumId w:val="36"/>
  </w:num>
  <w:num w:numId="81" w16cid:durableId="529147927">
    <w:abstractNumId w:val="44"/>
  </w:num>
  <w:numIdMacAtCleanup w:val="7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briele Moehlenkamp">
    <w15:presenceInfo w15:providerId="AD" w15:userId="S::gabriele.moehlenkamp@aviaspace-bremen.de::3b394bcf-0457-4d2f-996a-eb7662da9e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229A"/>
    <w:rsid w:val="0001396A"/>
    <w:rsid w:val="000144E1"/>
    <w:rsid w:val="000149FC"/>
    <w:rsid w:val="0002302C"/>
    <w:rsid w:val="00025727"/>
    <w:rsid w:val="00031D86"/>
    <w:rsid w:val="00033126"/>
    <w:rsid w:val="00034CE8"/>
    <w:rsid w:val="000401A4"/>
    <w:rsid w:val="000404CF"/>
    <w:rsid w:val="00040C6A"/>
    <w:rsid w:val="00040F57"/>
    <w:rsid w:val="00043B29"/>
    <w:rsid w:val="000454C6"/>
    <w:rsid w:val="000545D4"/>
    <w:rsid w:val="00067F88"/>
    <w:rsid w:val="00071775"/>
    <w:rsid w:val="00073FD5"/>
    <w:rsid w:val="0008099E"/>
    <w:rsid w:val="000825DA"/>
    <w:rsid w:val="0008268B"/>
    <w:rsid w:val="00082C02"/>
    <w:rsid w:val="000879FE"/>
    <w:rsid w:val="0009105A"/>
    <w:rsid w:val="00091578"/>
    <w:rsid w:val="000A1200"/>
    <w:rsid w:val="000A41D6"/>
    <w:rsid w:val="000A6695"/>
    <w:rsid w:val="000A72EA"/>
    <w:rsid w:val="000B1951"/>
    <w:rsid w:val="000B270E"/>
    <w:rsid w:val="000B3EAB"/>
    <w:rsid w:val="000B6672"/>
    <w:rsid w:val="000B6D8D"/>
    <w:rsid w:val="000B7110"/>
    <w:rsid w:val="000B72AD"/>
    <w:rsid w:val="000C582D"/>
    <w:rsid w:val="000C6106"/>
    <w:rsid w:val="000D157E"/>
    <w:rsid w:val="000D1D50"/>
    <w:rsid w:val="000D32DD"/>
    <w:rsid w:val="000D4B43"/>
    <w:rsid w:val="000D7A89"/>
    <w:rsid w:val="000E2772"/>
    <w:rsid w:val="000E282D"/>
    <w:rsid w:val="000F0F3F"/>
    <w:rsid w:val="000F218B"/>
    <w:rsid w:val="000F458E"/>
    <w:rsid w:val="000F5D4D"/>
    <w:rsid w:val="000F6CF6"/>
    <w:rsid w:val="001014AA"/>
    <w:rsid w:val="00102068"/>
    <w:rsid w:val="00104404"/>
    <w:rsid w:val="0010568D"/>
    <w:rsid w:val="00111350"/>
    <w:rsid w:val="00115369"/>
    <w:rsid w:val="001221FD"/>
    <w:rsid w:val="00122B6B"/>
    <w:rsid w:val="00123679"/>
    <w:rsid w:val="00126BA2"/>
    <w:rsid w:val="001326BE"/>
    <w:rsid w:val="00132711"/>
    <w:rsid w:val="001328AA"/>
    <w:rsid w:val="001352FF"/>
    <w:rsid w:val="00143AE7"/>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52B2"/>
    <w:rsid w:val="001953E9"/>
    <w:rsid w:val="00195CA7"/>
    <w:rsid w:val="001A2BC5"/>
    <w:rsid w:val="001A3026"/>
    <w:rsid w:val="001A5483"/>
    <w:rsid w:val="001A650A"/>
    <w:rsid w:val="001A6C6B"/>
    <w:rsid w:val="001B1607"/>
    <w:rsid w:val="001B2656"/>
    <w:rsid w:val="001B42F4"/>
    <w:rsid w:val="001B4473"/>
    <w:rsid w:val="001B45D4"/>
    <w:rsid w:val="001B640D"/>
    <w:rsid w:val="001C07DA"/>
    <w:rsid w:val="001C124C"/>
    <w:rsid w:val="001C19B2"/>
    <w:rsid w:val="001C2018"/>
    <w:rsid w:val="001C51DF"/>
    <w:rsid w:val="001D0E6D"/>
    <w:rsid w:val="001E0EE5"/>
    <w:rsid w:val="001E1BDA"/>
    <w:rsid w:val="001E3AC1"/>
    <w:rsid w:val="001E42FE"/>
    <w:rsid w:val="001E523B"/>
    <w:rsid w:val="001F1668"/>
    <w:rsid w:val="001F5A0A"/>
    <w:rsid w:val="00206D13"/>
    <w:rsid w:val="00210C7D"/>
    <w:rsid w:val="002113D0"/>
    <w:rsid w:val="0021283F"/>
    <w:rsid w:val="00213768"/>
    <w:rsid w:val="002137F2"/>
    <w:rsid w:val="00213AD0"/>
    <w:rsid w:val="00213CA2"/>
    <w:rsid w:val="0021451D"/>
    <w:rsid w:val="00217A1D"/>
    <w:rsid w:val="00217DA5"/>
    <w:rsid w:val="002226C4"/>
    <w:rsid w:val="00225D94"/>
    <w:rsid w:val="00227DCD"/>
    <w:rsid w:val="00227F05"/>
    <w:rsid w:val="0023067F"/>
    <w:rsid w:val="00231F81"/>
    <w:rsid w:val="00232890"/>
    <w:rsid w:val="0023327A"/>
    <w:rsid w:val="00233B80"/>
    <w:rsid w:val="002354B6"/>
    <w:rsid w:val="0023683F"/>
    <w:rsid w:val="002369FB"/>
    <w:rsid w:val="0024074A"/>
    <w:rsid w:val="0024255A"/>
    <w:rsid w:val="0024277D"/>
    <w:rsid w:val="0024551B"/>
    <w:rsid w:val="0025192B"/>
    <w:rsid w:val="00251957"/>
    <w:rsid w:val="00253DB5"/>
    <w:rsid w:val="00253E61"/>
    <w:rsid w:val="00255EFE"/>
    <w:rsid w:val="00256541"/>
    <w:rsid w:val="002600A0"/>
    <w:rsid w:val="00263457"/>
    <w:rsid w:val="00265BC6"/>
    <w:rsid w:val="00280D66"/>
    <w:rsid w:val="00281F8A"/>
    <w:rsid w:val="002857BF"/>
    <w:rsid w:val="00292AED"/>
    <w:rsid w:val="00292D69"/>
    <w:rsid w:val="00295330"/>
    <w:rsid w:val="002957D8"/>
    <w:rsid w:val="00296724"/>
    <w:rsid w:val="00296E8C"/>
    <w:rsid w:val="0029737D"/>
    <w:rsid w:val="002A471D"/>
    <w:rsid w:val="002A5453"/>
    <w:rsid w:val="002A671C"/>
    <w:rsid w:val="002A7CCB"/>
    <w:rsid w:val="002B02AE"/>
    <w:rsid w:val="002B071C"/>
    <w:rsid w:val="002B27F7"/>
    <w:rsid w:val="002B5ADB"/>
    <w:rsid w:val="002C0239"/>
    <w:rsid w:val="002C07DD"/>
    <w:rsid w:val="002C1EC8"/>
    <w:rsid w:val="002C43D5"/>
    <w:rsid w:val="002C4C8D"/>
    <w:rsid w:val="002C67ED"/>
    <w:rsid w:val="002C702E"/>
    <w:rsid w:val="002C75C8"/>
    <w:rsid w:val="002D073C"/>
    <w:rsid w:val="002D0A35"/>
    <w:rsid w:val="002D0FB4"/>
    <w:rsid w:val="002D2869"/>
    <w:rsid w:val="002D567D"/>
    <w:rsid w:val="002D5E42"/>
    <w:rsid w:val="002D6089"/>
    <w:rsid w:val="002E109D"/>
    <w:rsid w:val="002E1AFF"/>
    <w:rsid w:val="002E60CE"/>
    <w:rsid w:val="002E6578"/>
    <w:rsid w:val="002E6926"/>
    <w:rsid w:val="002E7BA8"/>
    <w:rsid w:val="002F10DF"/>
    <w:rsid w:val="002F1540"/>
    <w:rsid w:val="002F1DC5"/>
    <w:rsid w:val="002F2546"/>
    <w:rsid w:val="002F377E"/>
    <w:rsid w:val="002F679E"/>
    <w:rsid w:val="0030090E"/>
    <w:rsid w:val="00300B57"/>
    <w:rsid w:val="0031302B"/>
    <w:rsid w:val="0031350E"/>
    <w:rsid w:val="00313AED"/>
    <w:rsid w:val="00314A6C"/>
    <w:rsid w:val="003156E4"/>
    <w:rsid w:val="003205FB"/>
    <w:rsid w:val="00320996"/>
    <w:rsid w:val="003219DF"/>
    <w:rsid w:val="00327000"/>
    <w:rsid w:val="003325DE"/>
    <w:rsid w:val="003333A3"/>
    <w:rsid w:val="003338F3"/>
    <w:rsid w:val="00335C95"/>
    <w:rsid w:val="00340100"/>
    <w:rsid w:val="00343A04"/>
    <w:rsid w:val="0034636A"/>
    <w:rsid w:val="003500EB"/>
    <w:rsid w:val="00350404"/>
    <w:rsid w:val="00350D04"/>
    <w:rsid w:val="00351BE8"/>
    <w:rsid w:val="003527BF"/>
    <w:rsid w:val="003528DB"/>
    <w:rsid w:val="00355C05"/>
    <w:rsid w:val="0035711F"/>
    <w:rsid w:val="003647BE"/>
    <w:rsid w:val="00365BB6"/>
    <w:rsid w:val="00365FAF"/>
    <w:rsid w:val="0036604A"/>
    <w:rsid w:val="0037145F"/>
    <w:rsid w:val="00373AFA"/>
    <w:rsid w:val="00373CD4"/>
    <w:rsid w:val="00380CF8"/>
    <w:rsid w:val="00382129"/>
    <w:rsid w:val="003839CF"/>
    <w:rsid w:val="00383B17"/>
    <w:rsid w:val="00390381"/>
    <w:rsid w:val="0039589C"/>
    <w:rsid w:val="00395F8C"/>
    <w:rsid w:val="003A122C"/>
    <w:rsid w:val="003A62E8"/>
    <w:rsid w:val="003A6BA5"/>
    <w:rsid w:val="003B18F5"/>
    <w:rsid w:val="003B2AC9"/>
    <w:rsid w:val="003B32FC"/>
    <w:rsid w:val="003B3D2E"/>
    <w:rsid w:val="003B3E02"/>
    <w:rsid w:val="003B61F8"/>
    <w:rsid w:val="003C0855"/>
    <w:rsid w:val="003C16FD"/>
    <w:rsid w:val="003C7795"/>
    <w:rsid w:val="003C7BF6"/>
    <w:rsid w:val="003D160A"/>
    <w:rsid w:val="003D3406"/>
    <w:rsid w:val="003D5965"/>
    <w:rsid w:val="003E25B1"/>
    <w:rsid w:val="003E3836"/>
    <w:rsid w:val="003E3C08"/>
    <w:rsid w:val="003E4AA1"/>
    <w:rsid w:val="003E62B6"/>
    <w:rsid w:val="003E691B"/>
    <w:rsid w:val="003F0FF0"/>
    <w:rsid w:val="003F144E"/>
    <w:rsid w:val="003F453C"/>
    <w:rsid w:val="003F5CF6"/>
    <w:rsid w:val="00400943"/>
    <w:rsid w:val="0040464C"/>
    <w:rsid w:val="0040726C"/>
    <w:rsid w:val="00413BCF"/>
    <w:rsid w:val="004147C5"/>
    <w:rsid w:val="004161A6"/>
    <w:rsid w:val="00425D13"/>
    <w:rsid w:val="00431DFA"/>
    <w:rsid w:val="004336D2"/>
    <w:rsid w:val="0043484A"/>
    <w:rsid w:val="0044354B"/>
    <w:rsid w:val="00443A2F"/>
    <w:rsid w:val="004448DE"/>
    <w:rsid w:val="00445962"/>
    <w:rsid w:val="00445CF4"/>
    <w:rsid w:val="004469D3"/>
    <w:rsid w:val="00453EFA"/>
    <w:rsid w:val="00454B96"/>
    <w:rsid w:val="00456601"/>
    <w:rsid w:val="0046144E"/>
    <w:rsid w:val="00462CCA"/>
    <w:rsid w:val="00463560"/>
    <w:rsid w:val="00466FAE"/>
    <w:rsid w:val="00467410"/>
    <w:rsid w:val="004722C5"/>
    <w:rsid w:val="004739A6"/>
    <w:rsid w:val="004769E2"/>
    <w:rsid w:val="004778C8"/>
    <w:rsid w:val="0048366C"/>
    <w:rsid w:val="0048765E"/>
    <w:rsid w:val="00492F14"/>
    <w:rsid w:val="004945C2"/>
    <w:rsid w:val="00496401"/>
    <w:rsid w:val="00496DA5"/>
    <w:rsid w:val="004A1229"/>
    <w:rsid w:val="004A393E"/>
    <w:rsid w:val="004A3B89"/>
    <w:rsid w:val="004A4137"/>
    <w:rsid w:val="004A76C0"/>
    <w:rsid w:val="004B0273"/>
    <w:rsid w:val="004B0C8D"/>
    <w:rsid w:val="004B174B"/>
    <w:rsid w:val="004B212D"/>
    <w:rsid w:val="004B4B2E"/>
    <w:rsid w:val="004B57F3"/>
    <w:rsid w:val="004B6F27"/>
    <w:rsid w:val="004C617A"/>
    <w:rsid w:val="004D0D13"/>
    <w:rsid w:val="004D26ED"/>
    <w:rsid w:val="004D4873"/>
    <w:rsid w:val="004D4948"/>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28A2"/>
    <w:rsid w:val="005260F4"/>
    <w:rsid w:val="0052657D"/>
    <w:rsid w:val="00531292"/>
    <w:rsid w:val="00534EAC"/>
    <w:rsid w:val="00534FDE"/>
    <w:rsid w:val="00546162"/>
    <w:rsid w:val="00552E74"/>
    <w:rsid w:val="00553EDE"/>
    <w:rsid w:val="00556DBC"/>
    <w:rsid w:val="005603DA"/>
    <w:rsid w:val="005616A3"/>
    <w:rsid w:val="0056747E"/>
    <w:rsid w:val="00570A76"/>
    <w:rsid w:val="005750E8"/>
    <w:rsid w:val="00580971"/>
    <w:rsid w:val="00585908"/>
    <w:rsid w:val="00586D06"/>
    <w:rsid w:val="005938C7"/>
    <w:rsid w:val="005A2146"/>
    <w:rsid w:val="005A45EB"/>
    <w:rsid w:val="005A5E6A"/>
    <w:rsid w:val="005B0A03"/>
    <w:rsid w:val="005B29AD"/>
    <w:rsid w:val="005B3F9A"/>
    <w:rsid w:val="005B5888"/>
    <w:rsid w:val="005B60A2"/>
    <w:rsid w:val="005C010E"/>
    <w:rsid w:val="005C230D"/>
    <w:rsid w:val="005C7F18"/>
    <w:rsid w:val="005E1016"/>
    <w:rsid w:val="005E293B"/>
    <w:rsid w:val="005E3E05"/>
    <w:rsid w:val="005E4502"/>
    <w:rsid w:val="005E4A42"/>
    <w:rsid w:val="005E4B60"/>
    <w:rsid w:val="005E68A2"/>
    <w:rsid w:val="005F2908"/>
    <w:rsid w:val="005F2AC4"/>
    <w:rsid w:val="005F3A36"/>
    <w:rsid w:val="005F3E66"/>
    <w:rsid w:val="005F589C"/>
    <w:rsid w:val="005F619E"/>
    <w:rsid w:val="006039E1"/>
    <w:rsid w:val="006042F0"/>
    <w:rsid w:val="00605108"/>
    <w:rsid w:val="00606C79"/>
    <w:rsid w:val="00607069"/>
    <w:rsid w:val="0060794C"/>
    <w:rsid w:val="006207E0"/>
    <w:rsid w:val="00623C81"/>
    <w:rsid w:val="006241E1"/>
    <w:rsid w:val="006247AD"/>
    <w:rsid w:val="00625047"/>
    <w:rsid w:val="00626BB8"/>
    <w:rsid w:val="006307E0"/>
    <w:rsid w:val="0063176F"/>
    <w:rsid w:val="00632DAA"/>
    <w:rsid w:val="0063638E"/>
    <w:rsid w:val="0064060C"/>
    <w:rsid w:val="006412D2"/>
    <w:rsid w:val="006430C8"/>
    <w:rsid w:val="006434A8"/>
    <w:rsid w:val="00644DE5"/>
    <w:rsid w:val="006450B9"/>
    <w:rsid w:val="006466EF"/>
    <w:rsid w:val="00650FA5"/>
    <w:rsid w:val="0065228F"/>
    <w:rsid w:val="006522D5"/>
    <w:rsid w:val="00655900"/>
    <w:rsid w:val="00655F97"/>
    <w:rsid w:val="006619D4"/>
    <w:rsid w:val="00665620"/>
    <w:rsid w:val="0066664D"/>
    <w:rsid w:val="00670196"/>
    <w:rsid w:val="006738F7"/>
    <w:rsid w:val="00673952"/>
    <w:rsid w:val="006748AC"/>
    <w:rsid w:val="00675D22"/>
    <w:rsid w:val="00680B38"/>
    <w:rsid w:val="0068118C"/>
    <w:rsid w:val="0068153C"/>
    <w:rsid w:val="00681B47"/>
    <w:rsid w:val="006824A0"/>
    <w:rsid w:val="00684804"/>
    <w:rsid w:val="00686E8E"/>
    <w:rsid w:val="0069148B"/>
    <w:rsid w:val="00694B05"/>
    <w:rsid w:val="00694D6F"/>
    <w:rsid w:val="00694DC9"/>
    <w:rsid w:val="006A517C"/>
    <w:rsid w:val="006B0029"/>
    <w:rsid w:val="006B5759"/>
    <w:rsid w:val="006B7388"/>
    <w:rsid w:val="006B7AAD"/>
    <w:rsid w:val="006C380A"/>
    <w:rsid w:val="006D3267"/>
    <w:rsid w:val="006D46EF"/>
    <w:rsid w:val="006E153C"/>
    <w:rsid w:val="006E1B4D"/>
    <w:rsid w:val="006E43D7"/>
    <w:rsid w:val="006E4CDA"/>
    <w:rsid w:val="006F0A8B"/>
    <w:rsid w:val="006F2610"/>
    <w:rsid w:val="006F2847"/>
    <w:rsid w:val="006F32E7"/>
    <w:rsid w:val="006F355A"/>
    <w:rsid w:val="006F38A7"/>
    <w:rsid w:val="006F3AB8"/>
    <w:rsid w:val="006F5CEA"/>
    <w:rsid w:val="006F6913"/>
    <w:rsid w:val="006F712F"/>
    <w:rsid w:val="006F7DA1"/>
    <w:rsid w:val="00703287"/>
    <w:rsid w:val="00710D5A"/>
    <w:rsid w:val="00712045"/>
    <w:rsid w:val="007158B1"/>
    <w:rsid w:val="00721AF8"/>
    <w:rsid w:val="00722471"/>
    <w:rsid w:val="007227DE"/>
    <w:rsid w:val="00725833"/>
    <w:rsid w:val="0072630C"/>
    <w:rsid w:val="0073023C"/>
    <w:rsid w:val="00730C33"/>
    <w:rsid w:val="0073255B"/>
    <w:rsid w:val="00736033"/>
    <w:rsid w:val="00736154"/>
    <w:rsid w:val="007419F1"/>
    <w:rsid w:val="00743A62"/>
    <w:rsid w:val="00744B7E"/>
    <w:rsid w:val="00745DC1"/>
    <w:rsid w:val="00746371"/>
    <w:rsid w:val="00746A7C"/>
    <w:rsid w:val="007507FD"/>
    <w:rsid w:val="00751367"/>
    <w:rsid w:val="00754372"/>
    <w:rsid w:val="00754576"/>
    <w:rsid w:val="00763227"/>
    <w:rsid w:val="007643B4"/>
    <w:rsid w:val="007661D0"/>
    <w:rsid w:val="00767450"/>
    <w:rsid w:val="00771824"/>
    <w:rsid w:val="007737AA"/>
    <w:rsid w:val="007805E8"/>
    <w:rsid w:val="007808D1"/>
    <w:rsid w:val="00780D4E"/>
    <w:rsid w:val="007819EF"/>
    <w:rsid w:val="007824E6"/>
    <w:rsid w:val="00790451"/>
    <w:rsid w:val="00793462"/>
    <w:rsid w:val="007934FA"/>
    <w:rsid w:val="0079679B"/>
    <w:rsid w:val="007A0B4B"/>
    <w:rsid w:val="007A13B1"/>
    <w:rsid w:val="007A161C"/>
    <w:rsid w:val="007A2D38"/>
    <w:rsid w:val="007A527D"/>
    <w:rsid w:val="007A59DD"/>
    <w:rsid w:val="007A5B4A"/>
    <w:rsid w:val="007B1816"/>
    <w:rsid w:val="007B186A"/>
    <w:rsid w:val="007B27C8"/>
    <w:rsid w:val="007C0C00"/>
    <w:rsid w:val="007C3DAB"/>
    <w:rsid w:val="007C5CAF"/>
    <w:rsid w:val="007C6462"/>
    <w:rsid w:val="007D18A5"/>
    <w:rsid w:val="007D45B5"/>
    <w:rsid w:val="007D5147"/>
    <w:rsid w:val="007D6348"/>
    <w:rsid w:val="007D68D9"/>
    <w:rsid w:val="007D7C6B"/>
    <w:rsid w:val="007E0BBB"/>
    <w:rsid w:val="007E0EF4"/>
    <w:rsid w:val="007E19FD"/>
    <w:rsid w:val="007E224C"/>
    <w:rsid w:val="007E7082"/>
    <w:rsid w:val="007E70EB"/>
    <w:rsid w:val="007F6522"/>
    <w:rsid w:val="007F7613"/>
    <w:rsid w:val="00800329"/>
    <w:rsid w:val="00801983"/>
    <w:rsid w:val="00801B8E"/>
    <w:rsid w:val="0080395F"/>
    <w:rsid w:val="00803983"/>
    <w:rsid w:val="00806ACF"/>
    <w:rsid w:val="00821886"/>
    <w:rsid w:val="00821B83"/>
    <w:rsid w:val="00823C62"/>
    <w:rsid w:val="00826E36"/>
    <w:rsid w:val="00827501"/>
    <w:rsid w:val="00831B98"/>
    <w:rsid w:val="00836EA7"/>
    <w:rsid w:val="00841222"/>
    <w:rsid w:val="00842987"/>
    <w:rsid w:val="00844F64"/>
    <w:rsid w:val="00845B8D"/>
    <w:rsid w:val="00845E30"/>
    <w:rsid w:val="00850206"/>
    <w:rsid w:val="008520FD"/>
    <w:rsid w:val="00853D6D"/>
    <w:rsid w:val="00854688"/>
    <w:rsid w:val="00854F80"/>
    <w:rsid w:val="00856AFB"/>
    <w:rsid w:val="008578B3"/>
    <w:rsid w:val="00857AD0"/>
    <w:rsid w:val="00860127"/>
    <w:rsid w:val="00864788"/>
    <w:rsid w:val="00871194"/>
    <w:rsid w:val="00874E94"/>
    <w:rsid w:val="008751E7"/>
    <w:rsid w:val="00876730"/>
    <w:rsid w:val="008772D3"/>
    <w:rsid w:val="00881C07"/>
    <w:rsid w:val="0089486C"/>
    <w:rsid w:val="008A24AC"/>
    <w:rsid w:val="008A79F5"/>
    <w:rsid w:val="008B0790"/>
    <w:rsid w:val="008B114A"/>
    <w:rsid w:val="008B1188"/>
    <w:rsid w:val="008B2648"/>
    <w:rsid w:val="008B2C65"/>
    <w:rsid w:val="008C1003"/>
    <w:rsid w:val="008C21FD"/>
    <w:rsid w:val="008C4D67"/>
    <w:rsid w:val="008C5F6B"/>
    <w:rsid w:val="008D5373"/>
    <w:rsid w:val="008E0DBC"/>
    <w:rsid w:val="008E1C83"/>
    <w:rsid w:val="008E23BB"/>
    <w:rsid w:val="008E4C75"/>
    <w:rsid w:val="008E5CAD"/>
    <w:rsid w:val="008F0A5F"/>
    <w:rsid w:val="008F274C"/>
    <w:rsid w:val="008F5E71"/>
    <w:rsid w:val="008F6472"/>
    <w:rsid w:val="009010E8"/>
    <w:rsid w:val="00901FD3"/>
    <w:rsid w:val="0090698A"/>
    <w:rsid w:val="00907C6F"/>
    <w:rsid w:val="00907E61"/>
    <w:rsid w:val="00912539"/>
    <w:rsid w:val="0091292F"/>
    <w:rsid w:val="0091435E"/>
    <w:rsid w:val="00916D32"/>
    <w:rsid w:val="0091785D"/>
    <w:rsid w:val="00923DA5"/>
    <w:rsid w:val="00924A35"/>
    <w:rsid w:val="00924E57"/>
    <w:rsid w:val="00925D83"/>
    <w:rsid w:val="00926357"/>
    <w:rsid w:val="009270DF"/>
    <w:rsid w:val="009314DA"/>
    <w:rsid w:val="00932270"/>
    <w:rsid w:val="0093303A"/>
    <w:rsid w:val="00933532"/>
    <w:rsid w:val="00937313"/>
    <w:rsid w:val="00940D77"/>
    <w:rsid w:val="0094567C"/>
    <w:rsid w:val="00950A14"/>
    <w:rsid w:val="009532A8"/>
    <w:rsid w:val="00956AB3"/>
    <w:rsid w:val="00962E19"/>
    <w:rsid w:val="009632C6"/>
    <w:rsid w:val="00967A46"/>
    <w:rsid w:val="00967EEB"/>
    <w:rsid w:val="00970969"/>
    <w:rsid w:val="0097175F"/>
    <w:rsid w:val="00973597"/>
    <w:rsid w:val="00974E36"/>
    <w:rsid w:val="00974F10"/>
    <w:rsid w:val="00975C90"/>
    <w:rsid w:val="0098055C"/>
    <w:rsid w:val="00982209"/>
    <w:rsid w:val="00982DF3"/>
    <w:rsid w:val="009861F5"/>
    <w:rsid w:val="00987809"/>
    <w:rsid w:val="00993086"/>
    <w:rsid w:val="009A3255"/>
    <w:rsid w:val="009A32F7"/>
    <w:rsid w:val="009A777E"/>
    <w:rsid w:val="009B237A"/>
    <w:rsid w:val="009B25EA"/>
    <w:rsid w:val="009B5313"/>
    <w:rsid w:val="009B737F"/>
    <w:rsid w:val="009C16A2"/>
    <w:rsid w:val="009C7239"/>
    <w:rsid w:val="009C72E3"/>
    <w:rsid w:val="009C72FE"/>
    <w:rsid w:val="009D72FF"/>
    <w:rsid w:val="009E0A46"/>
    <w:rsid w:val="009E25C1"/>
    <w:rsid w:val="009E54D7"/>
    <w:rsid w:val="009E687D"/>
    <w:rsid w:val="009F37BB"/>
    <w:rsid w:val="009F6E22"/>
    <w:rsid w:val="00A00236"/>
    <w:rsid w:val="00A0084D"/>
    <w:rsid w:val="00A020EC"/>
    <w:rsid w:val="00A02441"/>
    <w:rsid w:val="00A02A37"/>
    <w:rsid w:val="00A0467C"/>
    <w:rsid w:val="00A1113A"/>
    <w:rsid w:val="00A13BAD"/>
    <w:rsid w:val="00A2213D"/>
    <w:rsid w:val="00A22613"/>
    <w:rsid w:val="00A25F11"/>
    <w:rsid w:val="00A261CE"/>
    <w:rsid w:val="00A31B3D"/>
    <w:rsid w:val="00A32A78"/>
    <w:rsid w:val="00A35CA8"/>
    <w:rsid w:val="00A360FB"/>
    <w:rsid w:val="00A43CB1"/>
    <w:rsid w:val="00A43F94"/>
    <w:rsid w:val="00A45685"/>
    <w:rsid w:val="00A54A87"/>
    <w:rsid w:val="00A5549D"/>
    <w:rsid w:val="00A57768"/>
    <w:rsid w:val="00A60BE6"/>
    <w:rsid w:val="00A619AD"/>
    <w:rsid w:val="00A62B14"/>
    <w:rsid w:val="00A6683E"/>
    <w:rsid w:val="00A70B7D"/>
    <w:rsid w:val="00A72B14"/>
    <w:rsid w:val="00A7365C"/>
    <w:rsid w:val="00A73D9C"/>
    <w:rsid w:val="00A825EF"/>
    <w:rsid w:val="00A83194"/>
    <w:rsid w:val="00A92920"/>
    <w:rsid w:val="00A93152"/>
    <w:rsid w:val="00A96B51"/>
    <w:rsid w:val="00AA09F8"/>
    <w:rsid w:val="00AA0DD4"/>
    <w:rsid w:val="00AA45B9"/>
    <w:rsid w:val="00AA69CD"/>
    <w:rsid w:val="00AA6AC4"/>
    <w:rsid w:val="00AB3335"/>
    <w:rsid w:val="00AB49AC"/>
    <w:rsid w:val="00AB4FE7"/>
    <w:rsid w:val="00AB662C"/>
    <w:rsid w:val="00AC0538"/>
    <w:rsid w:val="00AC08BB"/>
    <w:rsid w:val="00AC2191"/>
    <w:rsid w:val="00AC4639"/>
    <w:rsid w:val="00AC573E"/>
    <w:rsid w:val="00AC65E4"/>
    <w:rsid w:val="00AC7F1D"/>
    <w:rsid w:val="00AD0AA5"/>
    <w:rsid w:val="00AD2B6A"/>
    <w:rsid w:val="00AE01CA"/>
    <w:rsid w:val="00AE19A3"/>
    <w:rsid w:val="00AE3AB6"/>
    <w:rsid w:val="00AE4086"/>
    <w:rsid w:val="00AE5BA7"/>
    <w:rsid w:val="00AF1E4C"/>
    <w:rsid w:val="00AF40FA"/>
    <w:rsid w:val="00AF4681"/>
    <w:rsid w:val="00AF5164"/>
    <w:rsid w:val="00AF6B4B"/>
    <w:rsid w:val="00AF6FAE"/>
    <w:rsid w:val="00AF7940"/>
    <w:rsid w:val="00B021DE"/>
    <w:rsid w:val="00B025A5"/>
    <w:rsid w:val="00B027DE"/>
    <w:rsid w:val="00B0330E"/>
    <w:rsid w:val="00B03866"/>
    <w:rsid w:val="00B0578A"/>
    <w:rsid w:val="00B108F3"/>
    <w:rsid w:val="00B1329B"/>
    <w:rsid w:val="00B13BFD"/>
    <w:rsid w:val="00B13D61"/>
    <w:rsid w:val="00B148B7"/>
    <w:rsid w:val="00B15D28"/>
    <w:rsid w:val="00B164A6"/>
    <w:rsid w:val="00B179F9"/>
    <w:rsid w:val="00B17D3B"/>
    <w:rsid w:val="00B25F61"/>
    <w:rsid w:val="00B2678D"/>
    <w:rsid w:val="00B27812"/>
    <w:rsid w:val="00B30BC5"/>
    <w:rsid w:val="00B33886"/>
    <w:rsid w:val="00B33E5E"/>
    <w:rsid w:val="00B42119"/>
    <w:rsid w:val="00B4699F"/>
    <w:rsid w:val="00B56381"/>
    <w:rsid w:val="00B5664F"/>
    <w:rsid w:val="00B56CF2"/>
    <w:rsid w:val="00B56D72"/>
    <w:rsid w:val="00B60683"/>
    <w:rsid w:val="00B63EBA"/>
    <w:rsid w:val="00B65A45"/>
    <w:rsid w:val="00B66627"/>
    <w:rsid w:val="00B70EA4"/>
    <w:rsid w:val="00B70F9F"/>
    <w:rsid w:val="00B71740"/>
    <w:rsid w:val="00B71AD2"/>
    <w:rsid w:val="00B74C03"/>
    <w:rsid w:val="00B7759C"/>
    <w:rsid w:val="00B829C3"/>
    <w:rsid w:val="00B82EB1"/>
    <w:rsid w:val="00B84188"/>
    <w:rsid w:val="00B84B46"/>
    <w:rsid w:val="00B93BAE"/>
    <w:rsid w:val="00B9617F"/>
    <w:rsid w:val="00B97096"/>
    <w:rsid w:val="00BA3B17"/>
    <w:rsid w:val="00BA4168"/>
    <w:rsid w:val="00BA5E6C"/>
    <w:rsid w:val="00BA70CF"/>
    <w:rsid w:val="00BB0528"/>
    <w:rsid w:val="00BB0EBC"/>
    <w:rsid w:val="00BB0FE4"/>
    <w:rsid w:val="00BB1F28"/>
    <w:rsid w:val="00BB2B0C"/>
    <w:rsid w:val="00BB39F7"/>
    <w:rsid w:val="00BB6165"/>
    <w:rsid w:val="00BC059C"/>
    <w:rsid w:val="00BC142E"/>
    <w:rsid w:val="00BC404D"/>
    <w:rsid w:val="00BC4566"/>
    <w:rsid w:val="00BC6ADC"/>
    <w:rsid w:val="00BC74D3"/>
    <w:rsid w:val="00BD09A5"/>
    <w:rsid w:val="00BD264F"/>
    <w:rsid w:val="00BE0581"/>
    <w:rsid w:val="00BE0F46"/>
    <w:rsid w:val="00BE12B3"/>
    <w:rsid w:val="00BE2251"/>
    <w:rsid w:val="00BE3552"/>
    <w:rsid w:val="00BE3A56"/>
    <w:rsid w:val="00BE5454"/>
    <w:rsid w:val="00BE54EB"/>
    <w:rsid w:val="00BE7C1A"/>
    <w:rsid w:val="00BF4D1A"/>
    <w:rsid w:val="00BF4DA3"/>
    <w:rsid w:val="00BF636C"/>
    <w:rsid w:val="00BF647E"/>
    <w:rsid w:val="00BF6663"/>
    <w:rsid w:val="00BF7001"/>
    <w:rsid w:val="00BF7898"/>
    <w:rsid w:val="00C00118"/>
    <w:rsid w:val="00C015AF"/>
    <w:rsid w:val="00C028FF"/>
    <w:rsid w:val="00C03580"/>
    <w:rsid w:val="00C04660"/>
    <w:rsid w:val="00C10246"/>
    <w:rsid w:val="00C11CE6"/>
    <w:rsid w:val="00C15041"/>
    <w:rsid w:val="00C162A2"/>
    <w:rsid w:val="00C2128A"/>
    <w:rsid w:val="00C21F99"/>
    <w:rsid w:val="00C322C1"/>
    <w:rsid w:val="00C35A75"/>
    <w:rsid w:val="00C40292"/>
    <w:rsid w:val="00C40B36"/>
    <w:rsid w:val="00C47237"/>
    <w:rsid w:val="00C47452"/>
    <w:rsid w:val="00C54D2A"/>
    <w:rsid w:val="00C573A2"/>
    <w:rsid w:val="00C61DE7"/>
    <w:rsid w:val="00C6203E"/>
    <w:rsid w:val="00C62EB9"/>
    <w:rsid w:val="00C63AD2"/>
    <w:rsid w:val="00C645A6"/>
    <w:rsid w:val="00C70E6F"/>
    <w:rsid w:val="00C70F1B"/>
    <w:rsid w:val="00C72857"/>
    <w:rsid w:val="00C72B27"/>
    <w:rsid w:val="00C7306D"/>
    <w:rsid w:val="00C73DA4"/>
    <w:rsid w:val="00C746B0"/>
    <w:rsid w:val="00C82136"/>
    <w:rsid w:val="00C83974"/>
    <w:rsid w:val="00C83D2C"/>
    <w:rsid w:val="00C85E53"/>
    <w:rsid w:val="00C85F2C"/>
    <w:rsid w:val="00C86415"/>
    <w:rsid w:val="00C90446"/>
    <w:rsid w:val="00C90592"/>
    <w:rsid w:val="00C9134D"/>
    <w:rsid w:val="00C92D2E"/>
    <w:rsid w:val="00C94700"/>
    <w:rsid w:val="00C964BA"/>
    <w:rsid w:val="00C97A5E"/>
    <w:rsid w:val="00CA4D92"/>
    <w:rsid w:val="00CA58FE"/>
    <w:rsid w:val="00CA5A79"/>
    <w:rsid w:val="00CA7759"/>
    <w:rsid w:val="00CB2718"/>
    <w:rsid w:val="00CB2A33"/>
    <w:rsid w:val="00CB4134"/>
    <w:rsid w:val="00CB5BC9"/>
    <w:rsid w:val="00CB5D40"/>
    <w:rsid w:val="00CC1597"/>
    <w:rsid w:val="00CC1B78"/>
    <w:rsid w:val="00CC36DE"/>
    <w:rsid w:val="00CC4159"/>
    <w:rsid w:val="00CC5344"/>
    <w:rsid w:val="00CC6CE5"/>
    <w:rsid w:val="00CD335B"/>
    <w:rsid w:val="00CD3A3E"/>
    <w:rsid w:val="00CE4109"/>
    <w:rsid w:val="00CE4856"/>
    <w:rsid w:val="00CE4A5E"/>
    <w:rsid w:val="00CE55F8"/>
    <w:rsid w:val="00CE5E81"/>
    <w:rsid w:val="00CE6213"/>
    <w:rsid w:val="00CF3177"/>
    <w:rsid w:val="00CF3B64"/>
    <w:rsid w:val="00D07DC1"/>
    <w:rsid w:val="00D1041F"/>
    <w:rsid w:val="00D13BA3"/>
    <w:rsid w:val="00D14CE5"/>
    <w:rsid w:val="00D1530D"/>
    <w:rsid w:val="00D15B54"/>
    <w:rsid w:val="00D20D2A"/>
    <w:rsid w:val="00D243AE"/>
    <w:rsid w:val="00D33E64"/>
    <w:rsid w:val="00D34C77"/>
    <w:rsid w:val="00D34D50"/>
    <w:rsid w:val="00D42DAF"/>
    <w:rsid w:val="00D437BC"/>
    <w:rsid w:val="00D453AC"/>
    <w:rsid w:val="00D50272"/>
    <w:rsid w:val="00D50EA5"/>
    <w:rsid w:val="00D518B1"/>
    <w:rsid w:val="00D521B8"/>
    <w:rsid w:val="00D5604A"/>
    <w:rsid w:val="00D6032F"/>
    <w:rsid w:val="00D61962"/>
    <w:rsid w:val="00D652ED"/>
    <w:rsid w:val="00D67B79"/>
    <w:rsid w:val="00D71808"/>
    <w:rsid w:val="00D7214E"/>
    <w:rsid w:val="00D762B7"/>
    <w:rsid w:val="00D77711"/>
    <w:rsid w:val="00D80C14"/>
    <w:rsid w:val="00D83939"/>
    <w:rsid w:val="00D8507E"/>
    <w:rsid w:val="00D85964"/>
    <w:rsid w:val="00D85AB1"/>
    <w:rsid w:val="00D86DE7"/>
    <w:rsid w:val="00D87B36"/>
    <w:rsid w:val="00D906BA"/>
    <w:rsid w:val="00D90FC6"/>
    <w:rsid w:val="00D9326B"/>
    <w:rsid w:val="00D934A8"/>
    <w:rsid w:val="00DA190B"/>
    <w:rsid w:val="00DA442C"/>
    <w:rsid w:val="00DA7119"/>
    <w:rsid w:val="00DA780D"/>
    <w:rsid w:val="00DB0D47"/>
    <w:rsid w:val="00DB30F3"/>
    <w:rsid w:val="00DB5056"/>
    <w:rsid w:val="00DB74F1"/>
    <w:rsid w:val="00DC58FE"/>
    <w:rsid w:val="00DC6EDE"/>
    <w:rsid w:val="00DD2F92"/>
    <w:rsid w:val="00DD71A1"/>
    <w:rsid w:val="00DD7E39"/>
    <w:rsid w:val="00DE5347"/>
    <w:rsid w:val="00DF432B"/>
    <w:rsid w:val="00DF4AA1"/>
    <w:rsid w:val="00DF5F76"/>
    <w:rsid w:val="00DF7A88"/>
    <w:rsid w:val="00E009B5"/>
    <w:rsid w:val="00E03625"/>
    <w:rsid w:val="00E03E46"/>
    <w:rsid w:val="00E04F26"/>
    <w:rsid w:val="00E068D2"/>
    <w:rsid w:val="00E1181D"/>
    <w:rsid w:val="00E134C7"/>
    <w:rsid w:val="00E13B59"/>
    <w:rsid w:val="00E163B6"/>
    <w:rsid w:val="00E16D5D"/>
    <w:rsid w:val="00E20607"/>
    <w:rsid w:val="00E20838"/>
    <w:rsid w:val="00E21031"/>
    <w:rsid w:val="00E22BF5"/>
    <w:rsid w:val="00E26BE2"/>
    <w:rsid w:val="00E27D5F"/>
    <w:rsid w:val="00E27DE5"/>
    <w:rsid w:val="00E30177"/>
    <w:rsid w:val="00E30505"/>
    <w:rsid w:val="00E30D69"/>
    <w:rsid w:val="00E33F6E"/>
    <w:rsid w:val="00E34D2F"/>
    <w:rsid w:val="00E35673"/>
    <w:rsid w:val="00E362C9"/>
    <w:rsid w:val="00E369A2"/>
    <w:rsid w:val="00E36BB3"/>
    <w:rsid w:val="00E40A19"/>
    <w:rsid w:val="00E4263F"/>
    <w:rsid w:val="00E43233"/>
    <w:rsid w:val="00E450B6"/>
    <w:rsid w:val="00E46B32"/>
    <w:rsid w:val="00E46B78"/>
    <w:rsid w:val="00E50AFF"/>
    <w:rsid w:val="00E5372C"/>
    <w:rsid w:val="00E55B03"/>
    <w:rsid w:val="00E57B41"/>
    <w:rsid w:val="00E6061A"/>
    <w:rsid w:val="00E60DB5"/>
    <w:rsid w:val="00E60E1B"/>
    <w:rsid w:val="00E60F13"/>
    <w:rsid w:val="00E65DE6"/>
    <w:rsid w:val="00E66568"/>
    <w:rsid w:val="00E71DF4"/>
    <w:rsid w:val="00E72753"/>
    <w:rsid w:val="00E7478C"/>
    <w:rsid w:val="00E764DD"/>
    <w:rsid w:val="00E76ECD"/>
    <w:rsid w:val="00E84B04"/>
    <w:rsid w:val="00E84DDD"/>
    <w:rsid w:val="00E906C6"/>
    <w:rsid w:val="00E957CD"/>
    <w:rsid w:val="00E95808"/>
    <w:rsid w:val="00E96BBC"/>
    <w:rsid w:val="00E96C45"/>
    <w:rsid w:val="00E96C60"/>
    <w:rsid w:val="00EA0AB0"/>
    <w:rsid w:val="00EA0C36"/>
    <w:rsid w:val="00EA3FB2"/>
    <w:rsid w:val="00EA41B3"/>
    <w:rsid w:val="00EA4271"/>
    <w:rsid w:val="00EA4FB3"/>
    <w:rsid w:val="00EA5AA4"/>
    <w:rsid w:val="00EA6CFD"/>
    <w:rsid w:val="00EA70F7"/>
    <w:rsid w:val="00EB0BA8"/>
    <w:rsid w:val="00EB58BC"/>
    <w:rsid w:val="00EB7D33"/>
    <w:rsid w:val="00EC52FF"/>
    <w:rsid w:val="00EC5439"/>
    <w:rsid w:val="00EC55D1"/>
    <w:rsid w:val="00EC7C41"/>
    <w:rsid w:val="00ED04BB"/>
    <w:rsid w:val="00ED3A61"/>
    <w:rsid w:val="00EE0635"/>
    <w:rsid w:val="00EE075C"/>
    <w:rsid w:val="00EE0D5E"/>
    <w:rsid w:val="00EE0EDC"/>
    <w:rsid w:val="00EE40C1"/>
    <w:rsid w:val="00EF0CC1"/>
    <w:rsid w:val="00EF77E3"/>
    <w:rsid w:val="00F04ECD"/>
    <w:rsid w:val="00F05CB3"/>
    <w:rsid w:val="00F100EF"/>
    <w:rsid w:val="00F10673"/>
    <w:rsid w:val="00F12504"/>
    <w:rsid w:val="00F132A4"/>
    <w:rsid w:val="00F142C4"/>
    <w:rsid w:val="00F14FC3"/>
    <w:rsid w:val="00F1608F"/>
    <w:rsid w:val="00F17A49"/>
    <w:rsid w:val="00F208F9"/>
    <w:rsid w:val="00F20B02"/>
    <w:rsid w:val="00F347B4"/>
    <w:rsid w:val="00F377D7"/>
    <w:rsid w:val="00F405E7"/>
    <w:rsid w:val="00F418C6"/>
    <w:rsid w:val="00F4344E"/>
    <w:rsid w:val="00F43C23"/>
    <w:rsid w:val="00F44D7A"/>
    <w:rsid w:val="00F5325E"/>
    <w:rsid w:val="00F5440A"/>
    <w:rsid w:val="00F54DFD"/>
    <w:rsid w:val="00F617A0"/>
    <w:rsid w:val="00F70553"/>
    <w:rsid w:val="00F73A87"/>
    <w:rsid w:val="00F745D1"/>
    <w:rsid w:val="00F74D20"/>
    <w:rsid w:val="00F75700"/>
    <w:rsid w:val="00F759B4"/>
    <w:rsid w:val="00F7726E"/>
    <w:rsid w:val="00F84826"/>
    <w:rsid w:val="00F84A08"/>
    <w:rsid w:val="00F84DF7"/>
    <w:rsid w:val="00F85A15"/>
    <w:rsid w:val="00F87974"/>
    <w:rsid w:val="00F91937"/>
    <w:rsid w:val="00F92234"/>
    <w:rsid w:val="00F95A00"/>
    <w:rsid w:val="00FA011C"/>
    <w:rsid w:val="00FA4325"/>
    <w:rsid w:val="00FB060E"/>
    <w:rsid w:val="00FB0622"/>
    <w:rsid w:val="00FB70FD"/>
    <w:rsid w:val="00FC1F1E"/>
    <w:rsid w:val="00FC26BF"/>
    <w:rsid w:val="00FC6926"/>
    <w:rsid w:val="00FD1173"/>
    <w:rsid w:val="00FD4C4B"/>
    <w:rsid w:val="00FD53A3"/>
    <w:rsid w:val="00FD636F"/>
    <w:rsid w:val="00FE063F"/>
    <w:rsid w:val="00FE4A64"/>
    <w:rsid w:val="00FF0C24"/>
    <w:rsid w:val="00FF123E"/>
    <w:rsid w:val="00FF30EE"/>
    <w:rsid w:val="00FF51BF"/>
    <w:rsid w:val="00FF62ED"/>
    <w:rsid w:val="00FF7BDB"/>
    <w:rsid w:val="02200F7B"/>
    <w:rsid w:val="03125B2A"/>
    <w:rsid w:val="0915CA93"/>
    <w:rsid w:val="0B3DAD28"/>
    <w:rsid w:val="0BBEA028"/>
    <w:rsid w:val="0C5ED538"/>
    <w:rsid w:val="0DB09292"/>
    <w:rsid w:val="10021648"/>
    <w:rsid w:val="11F82488"/>
    <w:rsid w:val="12550F40"/>
    <w:rsid w:val="151B246E"/>
    <w:rsid w:val="2230C086"/>
    <w:rsid w:val="2BA8A3CB"/>
    <w:rsid w:val="2F615DCF"/>
    <w:rsid w:val="31DB50E4"/>
    <w:rsid w:val="32DB8BE6"/>
    <w:rsid w:val="3366E3F2"/>
    <w:rsid w:val="337EADD0"/>
    <w:rsid w:val="374A68A9"/>
    <w:rsid w:val="38903A69"/>
    <w:rsid w:val="3CC58187"/>
    <w:rsid w:val="3DAD487E"/>
    <w:rsid w:val="3E2A62B7"/>
    <w:rsid w:val="41E80A89"/>
    <w:rsid w:val="49F9C275"/>
    <w:rsid w:val="4E5450A5"/>
    <w:rsid w:val="4F63B69F"/>
    <w:rsid w:val="51FC4A75"/>
    <w:rsid w:val="5556E27B"/>
    <w:rsid w:val="57979E6E"/>
    <w:rsid w:val="5AC9C4B3"/>
    <w:rsid w:val="5BB6EBC0"/>
    <w:rsid w:val="5E374E87"/>
    <w:rsid w:val="5FCFF77C"/>
    <w:rsid w:val="61787490"/>
    <w:rsid w:val="62D679BE"/>
    <w:rsid w:val="643BCF1B"/>
    <w:rsid w:val="65154D14"/>
    <w:rsid w:val="69B2CF62"/>
    <w:rsid w:val="6A596649"/>
    <w:rsid w:val="6BCEBA4D"/>
    <w:rsid w:val="6F580CCB"/>
    <w:rsid w:val="70640985"/>
    <w:rsid w:val="722BAC79"/>
    <w:rsid w:val="76DEA498"/>
    <w:rsid w:val="7717959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F2570E3B-C929-4981-85C3-29112F32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3"/>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3"/>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3"/>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3"/>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3"/>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3"/>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3"/>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3"/>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2"/>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cs="Times New Roman"/>
      <w:b/>
      <w:caps/>
      <w:sz w:val="28"/>
      <w:szCs w:val="24"/>
      <w:lang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eastAsia="ar-SA"/>
    </w:rPr>
  </w:style>
  <w:style w:type="character" w:customStyle="1" w:styleId="berschrift4Zchn">
    <w:name w:val="Überschrift 4 Zchn"/>
    <w:link w:val="berschrift4"/>
    <w:rsid w:val="006039E1"/>
    <w:rPr>
      <w:rFonts w:ascii="Times New Roman" w:eastAsia="Times New Roman" w:hAnsi="Times New Roman" w:cs="Times New Roman"/>
      <w:b/>
      <w:bCs/>
      <w:sz w:val="24"/>
      <w:szCs w:val="28"/>
      <w:lang w:eastAsia="ar-SA"/>
    </w:rPr>
  </w:style>
  <w:style w:type="character" w:customStyle="1" w:styleId="berschrift5Zchn">
    <w:name w:val="Überschrift 5 Zchn"/>
    <w:link w:val="berschrift5"/>
    <w:rsid w:val="006039E1"/>
    <w:rPr>
      <w:rFonts w:ascii="Times New Roman" w:eastAsia="Times New Roman" w:hAnsi="Times New Roman" w:cs="Times New Roman"/>
      <w:b/>
      <w:bCs/>
      <w:i/>
      <w:iCs/>
      <w:sz w:val="24"/>
      <w:szCs w:val="26"/>
      <w:lang w:eastAsia="ar-SA"/>
    </w:rPr>
  </w:style>
  <w:style w:type="character" w:customStyle="1" w:styleId="berschrift6Zchn">
    <w:name w:val="Überschrift 6 Zchn"/>
    <w:link w:val="berschrift6"/>
    <w:semiHidden/>
    <w:rsid w:val="006039E1"/>
    <w:rPr>
      <w:rFonts w:ascii="Times New Roman" w:eastAsia="Times New Roman" w:hAnsi="Times New Roman" w:cs="Times New Roman"/>
      <w:bCs/>
      <w:sz w:val="24"/>
      <w:lang w:eastAsia="ar-SA"/>
    </w:rPr>
  </w:style>
  <w:style w:type="character" w:customStyle="1" w:styleId="berschrift7Zchn">
    <w:name w:val="Überschrift 7 Zchn"/>
    <w:link w:val="berschrift7"/>
    <w:rsid w:val="006039E1"/>
    <w:rPr>
      <w:rFonts w:ascii="Times New Roman" w:eastAsia="Times New Roman" w:hAnsi="Times New Roman" w:cs="Times New Roman"/>
      <w:i/>
      <w:sz w:val="24"/>
      <w:szCs w:val="24"/>
      <w:lang w:eastAsia="ar-SA"/>
    </w:rPr>
  </w:style>
  <w:style w:type="character" w:customStyle="1" w:styleId="berschrift8Zchn">
    <w:name w:val="Überschrift 8 Zchn"/>
    <w:link w:val="berschrift8"/>
    <w:semiHidden/>
    <w:rsid w:val="006039E1"/>
    <w:rPr>
      <w:rFonts w:ascii="Times New Roman" w:eastAsia="Times New Roman" w:hAnsi="Times New Roman" w:cs="Times New Roman"/>
      <w:iCs/>
      <w:sz w:val="24"/>
      <w:szCs w:val="24"/>
      <w:lang w:eastAsia="ar-SA"/>
    </w:rPr>
  </w:style>
  <w:style w:type="character" w:customStyle="1" w:styleId="berschrift9Zchn">
    <w:name w:val="Überschrift 9 Zchn"/>
    <w:link w:val="berschrift9"/>
    <w:semiHidden/>
    <w:rsid w:val="006039E1"/>
    <w:rPr>
      <w:rFonts w:ascii="Times New Roman" w:eastAsia="Times New Roman" w:hAnsi="Times New Roman" w:cs="Arial"/>
      <w:i/>
      <w:sz w:val="24"/>
      <w:lang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unhideWhenUsed/>
    <w:rsid w:val="006039E1"/>
    <w:rPr>
      <w:sz w:val="20"/>
      <w:szCs w:val="20"/>
    </w:rPr>
  </w:style>
  <w:style w:type="character" w:customStyle="1" w:styleId="KommentartextZchn">
    <w:name w:val="Kommentartext Zchn"/>
    <w:link w:val="Kommentartext"/>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3"/>
      </w:numPr>
      <w:contextualSpacing/>
    </w:pPr>
  </w:style>
  <w:style w:type="paragraph" w:styleId="Aufzhlungszeichen2">
    <w:name w:val="List Bullet 2"/>
    <w:basedOn w:val="Standard"/>
    <w:semiHidden/>
    <w:unhideWhenUsed/>
    <w:rsid w:val="006039E1"/>
    <w:pPr>
      <w:numPr>
        <w:numId w:val="4"/>
      </w:numPr>
      <w:contextualSpacing/>
    </w:pPr>
  </w:style>
  <w:style w:type="paragraph" w:styleId="Aufzhlungszeichen3">
    <w:name w:val="List Bullet 3"/>
    <w:basedOn w:val="Standard"/>
    <w:semiHidden/>
    <w:unhideWhenUsed/>
    <w:rsid w:val="006039E1"/>
    <w:pPr>
      <w:numPr>
        <w:numId w:val="5"/>
      </w:numPr>
      <w:contextualSpacing/>
    </w:pPr>
  </w:style>
  <w:style w:type="paragraph" w:styleId="Aufzhlungszeichen4">
    <w:name w:val="List Bullet 4"/>
    <w:basedOn w:val="Standard"/>
    <w:semiHidden/>
    <w:unhideWhenUsed/>
    <w:rsid w:val="006039E1"/>
    <w:pPr>
      <w:numPr>
        <w:numId w:val="6"/>
      </w:numPr>
      <w:contextualSpacing/>
    </w:pPr>
  </w:style>
  <w:style w:type="paragraph" w:styleId="Aufzhlungszeichen5">
    <w:name w:val="List Bullet 5"/>
    <w:basedOn w:val="Standard"/>
    <w:semiHidden/>
    <w:unhideWhenUsed/>
    <w:rsid w:val="006039E1"/>
    <w:pPr>
      <w:numPr>
        <w:numId w:val="7"/>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8"/>
      </w:numPr>
      <w:contextualSpacing/>
    </w:pPr>
  </w:style>
  <w:style w:type="paragraph" w:styleId="Listennummer2">
    <w:name w:val="List Number 2"/>
    <w:basedOn w:val="Standard"/>
    <w:semiHidden/>
    <w:unhideWhenUsed/>
    <w:rsid w:val="006039E1"/>
    <w:pPr>
      <w:numPr>
        <w:numId w:val="9"/>
      </w:numPr>
      <w:contextualSpacing/>
    </w:pPr>
  </w:style>
  <w:style w:type="paragraph" w:styleId="Listennummer3">
    <w:name w:val="List Number 3"/>
    <w:basedOn w:val="Standard"/>
    <w:semiHidden/>
    <w:unhideWhenUsed/>
    <w:rsid w:val="006039E1"/>
    <w:pPr>
      <w:numPr>
        <w:numId w:val="10"/>
      </w:numPr>
      <w:contextualSpacing/>
    </w:pPr>
  </w:style>
  <w:style w:type="paragraph" w:styleId="Listennummer4">
    <w:name w:val="List Number 4"/>
    <w:basedOn w:val="Standard"/>
    <w:semiHidden/>
    <w:unhideWhenUsed/>
    <w:rsid w:val="006039E1"/>
    <w:pPr>
      <w:numPr>
        <w:numId w:val="11"/>
      </w:numPr>
      <w:contextualSpacing/>
    </w:pPr>
  </w:style>
  <w:style w:type="paragraph" w:styleId="Listennummer5">
    <w:name w:val="List Number 5"/>
    <w:basedOn w:val="Standard"/>
    <w:semiHidden/>
    <w:unhideWhenUsed/>
    <w:rsid w:val="006039E1"/>
    <w:pPr>
      <w:numPr>
        <w:numId w:val="12"/>
      </w:numPr>
      <w:contextualSpacing/>
    </w:pPr>
  </w:style>
  <w:style w:type="paragraph" w:styleId="Listenabsatz">
    <w:name w:val="List Paragraph"/>
    <w:basedOn w:val="Standard"/>
    <w:uiPriority w:val="72"/>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semiHidden/>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4"/>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4"/>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4"/>
      </w:numPr>
    </w:pPr>
  </w:style>
  <w:style w:type="paragraph" w:customStyle="1" w:styleId="SubarticleLevel4">
    <w:name w:val="Subarticle Level 4"/>
    <w:basedOn w:val="Standard"/>
    <w:rsid w:val="006039E1"/>
    <w:pPr>
      <w:numPr>
        <w:ilvl w:val="4"/>
        <w:numId w:val="14"/>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Standard"/>
    <w:qFormat/>
    <w:rsid w:val="006039E1"/>
    <w:pPr>
      <w:numPr>
        <w:ilvl w:val="1"/>
        <w:numId w:val="15"/>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6"/>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 w:type="character" w:customStyle="1" w:styleId="normaltextrun">
    <w:name w:val="normaltextrun"/>
    <w:basedOn w:val="Absatz-Standardschriftart"/>
    <w:rsid w:val="00803983"/>
  </w:style>
  <w:style w:type="paragraph" w:customStyle="1" w:styleId="paragraph">
    <w:name w:val="paragraph"/>
    <w:basedOn w:val="Standard"/>
    <w:rsid w:val="00803983"/>
    <w:pPr>
      <w:suppressAutoHyphens w:val="0"/>
      <w:spacing w:before="100" w:beforeAutospacing="1" w:after="100" w:afterAutospacing="1"/>
      <w:jc w:val="left"/>
    </w:pPr>
  </w:style>
  <w:style w:type="character" w:customStyle="1" w:styleId="eop">
    <w:name w:val="eop"/>
    <w:basedOn w:val="Absatz-Standardschriftart"/>
    <w:rsid w:val="00803983"/>
  </w:style>
  <w:style w:type="character" w:customStyle="1" w:styleId="contentcontrolboundarysink">
    <w:name w:val="contentcontrolboundarysink"/>
    <w:basedOn w:val="Absatz-Standardschriftart"/>
    <w:rsid w:val="00803983"/>
  </w:style>
  <w:style w:type="character" w:styleId="NichtaufgelsteErwhnung">
    <w:name w:val="Unresolved Mention"/>
    <w:basedOn w:val="Absatz-Standardschriftart"/>
    <w:uiPriority w:val="99"/>
    <w:semiHidden/>
    <w:unhideWhenUsed/>
    <w:rsid w:val="009143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64273493">
      <w:bodyDiv w:val="1"/>
      <w:marLeft w:val="0"/>
      <w:marRight w:val="0"/>
      <w:marTop w:val="0"/>
      <w:marBottom w:val="0"/>
      <w:divBdr>
        <w:top w:val="none" w:sz="0" w:space="0" w:color="auto"/>
        <w:left w:val="none" w:sz="0" w:space="0" w:color="auto"/>
        <w:bottom w:val="none" w:sz="0" w:space="0" w:color="auto"/>
        <w:right w:val="none" w:sz="0" w:space="0" w:color="auto"/>
      </w:divBdr>
      <w:divsChild>
        <w:div w:id="308100643">
          <w:marLeft w:val="0"/>
          <w:marRight w:val="0"/>
          <w:marTop w:val="0"/>
          <w:marBottom w:val="0"/>
          <w:divBdr>
            <w:top w:val="none" w:sz="0" w:space="0" w:color="auto"/>
            <w:left w:val="none" w:sz="0" w:space="0" w:color="auto"/>
            <w:bottom w:val="none" w:sz="0" w:space="0" w:color="auto"/>
            <w:right w:val="none" w:sz="0" w:space="0" w:color="auto"/>
          </w:divBdr>
        </w:div>
        <w:div w:id="814566489">
          <w:marLeft w:val="0"/>
          <w:marRight w:val="0"/>
          <w:marTop w:val="0"/>
          <w:marBottom w:val="0"/>
          <w:divBdr>
            <w:top w:val="none" w:sz="0" w:space="0" w:color="auto"/>
            <w:left w:val="none" w:sz="0" w:space="0" w:color="auto"/>
            <w:bottom w:val="none" w:sz="0" w:space="0" w:color="auto"/>
            <w:right w:val="none" w:sz="0" w:space="0" w:color="auto"/>
          </w:divBdr>
        </w:div>
        <w:div w:id="1043402997">
          <w:marLeft w:val="0"/>
          <w:marRight w:val="0"/>
          <w:marTop w:val="0"/>
          <w:marBottom w:val="0"/>
          <w:divBdr>
            <w:top w:val="none" w:sz="0" w:space="0" w:color="auto"/>
            <w:left w:val="none" w:sz="0" w:space="0" w:color="auto"/>
            <w:bottom w:val="none" w:sz="0" w:space="0" w:color="auto"/>
            <w:right w:val="none" w:sz="0" w:space="0" w:color="auto"/>
          </w:divBdr>
        </w:div>
        <w:div w:id="1361082078">
          <w:marLeft w:val="0"/>
          <w:marRight w:val="0"/>
          <w:marTop w:val="0"/>
          <w:marBottom w:val="0"/>
          <w:divBdr>
            <w:top w:val="none" w:sz="0" w:space="0" w:color="auto"/>
            <w:left w:val="none" w:sz="0" w:space="0" w:color="auto"/>
            <w:bottom w:val="none" w:sz="0" w:space="0" w:color="auto"/>
            <w:right w:val="none" w:sz="0" w:space="0" w:color="auto"/>
          </w:divBdr>
        </w:div>
        <w:div w:id="1373967906">
          <w:marLeft w:val="0"/>
          <w:marRight w:val="0"/>
          <w:marTop w:val="0"/>
          <w:marBottom w:val="0"/>
          <w:divBdr>
            <w:top w:val="none" w:sz="0" w:space="0" w:color="auto"/>
            <w:left w:val="none" w:sz="0" w:space="0" w:color="auto"/>
            <w:bottom w:val="none" w:sz="0" w:space="0" w:color="auto"/>
            <w:right w:val="none" w:sz="0" w:space="0" w:color="auto"/>
          </w:divBdr>
        </w:div>
        <w:div w:id="1488936713">
          <w:marLeft w:val="0"/>
          <w:marRight w:val="0"/>
          <w:marTop w:val="0"/>
          <w:marBottom w:val="0"/>
          <w:divBdr>
            <w:top w:val="none" w:sz="0" w:space="0" w:color="auto"/>
            <w:left w:val="none" w:sz="0" w:space="0" w:color="auto"/>
            <w:bottom w:val="none" w:sz="0" w:space="0" w:color="auto"/>
            <w:right w:val="none" w:sz="0" w:space="0" w:color="auto"/>
          </w:divBdr>
        </w:div>
      </w:divsChild>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34339123">
      <w:bodyDiv w:val="1"/>
      <w:marLeft w:val="0"/>
      <w:marRight w:val="0"/>
      <w:marTop w:val="0"/>
      <w:marBottom w:val="0"/>
      <w:divBdr>
        <w:top w:val="none" w:sz="0" w:space="0" w:color="auto"/>
        <w:left w:val="none" w:sz="0" w:space="0" w:color="auto"/>
        <w:bottom w:val="none" w:sz="0" w:space="0" w:color="auto"/>
        <w:right w:val="none" w:sz="0" w:space="0" w:color="auto"/>
      </w:divBdr>
    </w:div>
    <w:div w:id="680087185">
      <w:bodyDiv w:val="1"/>
      <w:marLeft w:val="0"/>
      <w:marRight w:val="0"/>
      <w:marTop w:val="0"/>
      <w:marBottom w:val="0"/>
      <w:divBdr>
        <w:top w:val="none" w:sz="0" w:space="0" w:color="auto"/>
        <w:left w:val="none" w:sz="0" w:space="0" w:color="auto"/>
        <w:bottom w:val="none" w:sz="0" w:space="0" w:color="auto"/>
        <w:right w:val="none" w:sz="0" w:space="0" w:color="auto"/>
      </w:divBdr>
      <w:divsChild>
        <w:div w:id="1247423817">
          <w:marLeft w:val="0"/>
          <w:marRight w:val="0"/>
          <w:marTop w:val="0"/>
          <w:marBottom w:val="0"/>
          <w:divBdr>
            <w:top w:val="none" w:sz="0" w:space="0" w:color="auto"/>
            <w:left w:val="none" w:sz="0" w:space="0" w:color="auto"/>
            <w:bottom w:val="none" w:sz="0" w:space="0" w:color="auto"/>
            <w:right w:val="none" w:sz="0" w:space="0" w:color="auto"/>
          </w:divBdr>
        </w:div>
        <w:div w:id="1318530189">
          <w:marLeft w:val="0"/>
          <w:marRight w:val="0"/>
          <w:marTop w:val="0"/>
          <w:marBottom w:val="0"/>
          <w:divBdr>
            <w:top w:val="none" w:sz="0" w:space="0" w:color="auto"/>
            <w:left w:val="none" w:sz="0" w:space="0" w:color="auto"/>
            <w:bottom w:val="none" w:sz="0" w:space="0" w:color="auto"/>
            <w:right w:val="none" w:sz="0" w:space="0" w:color="auto"/>
          </w:divBdr>
        </w:div>
        <w:div w:id="1493372657">
          <w:marLeft w:val="0"/>
          <w:marRight w:val="0"/>
          <w:marTop w:val="0"/>
          <w:marBottom w:val="0"/>
          <w:divBdr>
            <w:top w:val="none" w:sz="0" w:space="0" w:color="auto"/>
            <w:left w:val="none" w:sz="0" w:space="0" w:color="auto"/>
            <w:bottom w:val="none" w:sz="0" w:space="0" w:color="auto"/>
            <w:right w:val="none" w:sz="0" w:space="0" w:color="auto"/>
          </w:divBdr>
        </w:div>
      </w:divsChild>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894392185">
      <w:bodyDiv w:val="1"/>
      <w:marLeft w:val="0"/>
      <w:marRight w:val="0"/>
      <w:marTop w:val="0"/>
      <w:marBottom w:val="0"/>
      <w:divBdr>
        <w:top w:val="none" w:sz="0" w:space="0" w:color="auto"/>
        <w:left w:val="none" w:sz="0" w:space="0" w:color="auto"/>
        <w:bottom w:val="none" w:sz="0" w:space="0" w:color="auto"/>
        <w:right w:val="none" w:sz="0" w:space="0" w:color="auto"/>
      </w:divBdr>
    </w:div>
    <w:div w:id="954605967">
      <w:bodyDiv w:val="1"/>
      <w:marLeft w:val="0"/>
      <w:marRight w:val="0"/>
      <w:marTop w:val="0"/>
      <w:marBottom w:val="0"/>
      <w:divBdr>
        <w:top w:val="none" w:sz="0" w:space="0" w:color="auto"/>
        <w:left w:val="none" w:sz="0" w:space="0" w:color="auto"/>
        <w:bottom w:val="none" w:sz="0" w:space="0" w:color="auto"/>
        <w:right w:val="none" w:sz="0" w:space="0" w:color="auto"/>
      </w:divBdr>
    </w:div>
    <w:div w:id="1122697231">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248927982">
      <w:bodyDiv w:val="1"/>
      <w:marLeft w:val="0"/>
      <w:marRight w:val="0"/>
      <w:marTop w:val="0"/>
      <w:marBottom w:val="0"/>
      <w:divBdr>
        <w:top w:val="none" w:sz="0" w:space="0" w:color="auto"/>
        <w:left w:val="none" w:sz="0" w:space="0" w:color="auto"/>
        <w:bottom w:val="none" w:sz="0" w:space="0" w:color="auto"/>
        <w:right w:val="none" w:sz="0" w:space="0" w:color="auto"/>
      </w:divBdr>
      <w:divsChild>
        <w:div w:id="98331336">
          <w:marLeft w:val="0"/>
          <w:marRight w:val="0"/>
          <w:marTop w:val="0"/>
          <w:marBottom w:val="0"/>
          <w:divBdr>
            <w:top w:val="none" w:sz="0" w:space="0" w:color="auto"/>
            <w:left w:val="none" w:sz="0" w:space="0" w:color="auto"/>
            <w:bottom w:val="none" w:sz="0" w:space="0" w:color="auto"/>
            <w:right w:val="none" w:sz="0" w:space="0" w:color="auto"/>
          </w:divBdr>
        </w:div>
        <w:div w:id="400912245">
          <w:marLeft w:val="0"/>
          <w:marRight w:val="0"/>
          <w:marTop w:val="0"/>
          <w:marBottom w:val="0"/>
          <w:divBdr>
            <w:top w:val="none" w:sz="0" w:space="0" w:color="auto"/>
            <w:left w:val="none" w:sz="0" w:space="0" w:color="auto"/>
            <w:bottom w:val="none" w:sz="0" w:space="0" w:color="auto"/>
            <w:right w:val="none" w:sz="0" w:space="0" w:color="auto"/>
          </w:divBdr>
        </w:div>
        <w:div w:id="594050646">
          <w:marLeft w:val="0"/>
          <w:marRight w:val="0"/>
          <w:marTop w:val="0"/>
          <w:marBottom w:val="0"/>
          <w:divBdr>
            <w:top w:val="none" w:sz="0" w:space="0" w:color="auto"/>
            <w:left w:val="none" w:sz="0" w:space="0" w:color="auto"/>
            <w:bottom w:val="none" w:sz="0" w:space="0" w:color="auto"/>
            <w:right w:val="none" w:sz="0" w:space="0" w:color="auto"/>
          </w:divBdr>
        </w:div>
      </w:divsChild>
    </w:div>
    <w:div w:id="1267352153">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488671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1974020349">
      <w:bodyDiv w:val="1"/>
      <w:marLeft w:val="0"/>
      <w:marRight w:val="0"/>
      <w:marTop w:val="0"/>
      <w:marBottom w:val="0"/>
      <w:divBdr>
        <w:top w:val="none" w:sz="0" w:space="0" w:color="auto"/>
        <w:left w:val="none" w:sz="0" w:space="0" w:color="auto"/>
        <w:bottom w:val="none" w:sz="0" w:space="0" w:color="auto"/>
        <w:right w:val="none" w:sz="0" w:space="0" w:color="auto"/>
      </w:divBdr>
    </w:div>
    <w:div w:id="1993172044">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88771378">
      <w:bodyDiv w:val="1"/>
      <w:marLeft w:val="0"/>
      <w:marRight w:val="0"/>
      <w:marTop w:val="0"/>
      <w:marBottom w:val="0"/>
      <w:divBdr>
        <w:top w:val="none" w:sz="0" w:space="0" w:color="auto"/>
        <w:left w:val="none" w:sz="0" w:space="0" w:color="auto"/>
        <w:bottom w:val="none" w:sz="0" w:space="0" w:color="auto"/>
        <w:right w:val="none" w:sz="0" w:space="0" w:color="auto"/>
      </w:divBdr>
      <w:divsChild>
        <w:div w:id="249899991">
          <w:marLeft w:val="0"/>
          <w:marRight w:val="0"/>
          <w:marTop w:val="0"/>
          <w:marBottom w:val="0"/>
          <w:divBdr>
            <w:top w:val="none" w:sz="0" w:space="0" w:color="auto"/>
            <w:left w:val="none" w:sz="0" w:space="0" w:color="auto"/>
            <w:bottom w:val="none" w:sz="0" w:space="0" w:color="auto"/>
            <w:right w:val="none" w:sz="0" w:space="0" w:color="auto"/>
          </w:divBdr>
          <w:divsChild>
            <w:div w:id="1689142087">
              <w:marLeft w:val="0"/>
              <w:marRight w:val="0"/>
              <w:marTop w:val="0"/>
              <w:marBottom w:val="0"/>
              <w:divBdr>
                <w:top w:val="none" w:sz="0" w:space="0" w:color="auto"/>
                <w:left w:val="none" w:sz="0" w:space="0" w:color="auto"/>
                <w:bottom w:val="none" w:sz="0" w:space="0" w:color="auto"/>
                <w:right w:val="none" w:sz="0" w:space="0" w:color="auto"/>
              </w:divBdr>
            </w:div>
          </w:divsChild>
        </w:div>
        <w:div w:id="1229532080">
          <w:marLeft w:val="0"/>
          <w:marRight w:val="0"/>
          <w:marTop w:val="0"/>
          <w:marBottom w:val="0"/>
          <w:divBdr>
            <w:top w:val="none" w:sz="0" w:space="0" w:color="auto"/>
            <w:left w:val="none" w:sz="0" w:space="0" w:color="auto"/>
            <w:bottom w:val="none" w:sz="0" w:space="0" w:color="auto"/>
            <w:right w:val="none" w:sz="0" w:space="0" w:color="auto"/>
          </w:divBdr>
          <w:divsChild>
            <w:div w:id="193895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 w:id="2113240121">
      <w:bodyDiv w:val="1"/>
      <w:marLeft w:val="0"/>
      <w:marRight w:val="0"/>
      <w:marTop w:val="0"/>
      <w:marBottom w:val="0"/>
      <w:divBdr>
        <w:top w:val="none" w:sz="0" w:space="0" w:color="auto"/>
        <w:left w:val="none" w:sz="0" w:space="0" w:color="auto"/>
        <w:bottom w:val="none" w:sz="0" w:space="0" w:color="auto"/>
        <w:right w:val="none" w:sz="0" w:space="0" w:color="auto"/>
      </w:divBdr>
    </w:div>
    <w:div w:id="212075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0ACA1A0B3D95489E9E357B6A00D6EC" ma:contentTypeVersion="18" ma:contentTypeDescription="Create a new document." ma:contentTypeScope="" ma:versionID="3d2ff9afa8aee5da4312112695c7274b">
  <xsd:schema xmlns:xsd="http://www.w3.org/2001/XMLSchema" xmlns:xs="http://www.w3.org/2001/XMLSchema" xmlns:p="http://schemas.microsoft.com/office/2006/metadata/properties" xmlns:ns2="cde37e47-1888-47b1-905c-d8175316a61a" xmlns:ns3="d299e673-d130-445b-aafc-fa784c1fb81c" xmlns:ns4="0bfb102f-a0b9-4813-b917-32af28554430" targetNamespace="http://schemas.microsoft.com/office/2006/metadata/properties" ma:root="true" ma:fieldsID="c00f4f0218ff1aa0fcf202bc1be186b0" ns2:_="" ns3:_="" ns4:_="">
    <xsd:import namespace="cde37e47-1888-47b1-905c-d8175316a61a"/>
    <xsd:import namespace="d299e673-d130-445b-aafc-fa784c1fb81c"/>
    <xsd:import namespace="0bfb102f-a0b9-4813-b917-32af285544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37e47-1888-47b1-905c-d8175316a6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04cb76-75fc-4811-aaae-af79cac86eb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99e673-d130-445b-aafc-fa784c1fb81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b102f-a0b9-4813-b917-32af28554430"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8c9de12-ab65-4ed9-bc15-bd7b3f2bf959}" ma:internalName="TaxCatchAll" ma:showField="CatchAllData" ma:web="0bfb102f-a0b9-4813-b917-32af285544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bfb102f-a0b9-4813-b917-32af28554430" xsi:nil="true"/>
    <lcf76f155ced4ddcb4097134ff3c332f xmlns="cde37e47-1888-47b1-905c-d8175316a61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35BE2B-E5F4-4B1C-93BC-592A122E9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37e47-1888-47b1-905c-d8175316a61a"/>
    <ds:schemaRef ds:uri="d299e673-d130-445b-aafc-fa784c1fb81c"/>
    <ds:schemaRef ds:uri="0bfb102f-a0b9-4813-b917-32af285544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727005-FE83-4C7F-BC58-4E6BDD010792}">
  <ds:schemaRefs>
    <ds:schemaRef ds:uri="http://schemas.microsoft.com/office/2006/metadata/properties"/>
    <ds:schemaRef ds:uri="http://schemas.microsoft.com/office/infopath/2007/PartnerControls"/>
    <ds:schemaRef ds:uri="0bfb102f-a0b9-4813-b917-32af28554430"/>
    <ds:schemaRef ds:uri="cde37e47-1888-47b1-905c-d8175316a61a"/>
  </ds:schemaRefs>
</ds:datastoreItem>
</file>

<file path=customXml/itemProps3.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customXml/itemProps4.xml><?xml version="1.0" encoding="utf-8"?>
<ds:datastoreItem xmlns:ds="http://schemas.openxmlformats.org/officeDocument/2006/customXml" ds:itemID="{91241EC6-0AE6-44C6-AD4D-51B6C90465DD}">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2392</Words>
  <Characters>13638</Characters>
  <Application>Microsoft Office Word</Application>
  <DocSecurity>0</DocSecurity>
  <Lines>113</Lines>
  <Paragraphs>31</Paragraphs>
  <ScaleCrop>false</ScaleCrop>
  <Manager/>
  <Company>European Space Agency</Company>
  <LinksUpToDate>false</LinksUpToDate>
  <CharactersWithSpaces>15999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Gabriele Moehlenkamp</cp:lastModifiedBy>
  <cp:revision>2</cp:revision>
  <cp:lastPrinted>2017-10-12T21:03:00Z</cp:lastPrinted>
  <dcterms:created xsi:type="dcterms:W3CDTF">2025-09-29T03:27:00Z</dcterms:created>
  <dcterms:modified xsi:type="dcterms:W3CDTF">2025-09-29T03:27:00Z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y fmtid="{D5CDD505-2E9C-101B-9397-08002B2CF9AE}" pid="9" name="MediaServiceImageTags">
    <vt:lpwstr/>
  </property>
  <property fmtid="{D5CDD505-2E9C-101B-9397-08002B2CF9AE}" pid="10" name="ContentTypeId">
    <vt:lpwstr>0x0101007E0ACA1A0B3D95489E9E357B6A00D6EC</vt:lpwstr>
  </property>
</Properties>
</file>